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6F2250A3" w:rsidR="0093492E" w:rsidRDefault="002735DD" w:rsidP="00CB1D11">
      <w:pPr>
        <w:pStyle w:val="Documentnumber"/>
        <w:suppressAutoHyphens/>
        <w:rPr>
          <w:ins w:id="0" w:author="Jillian Carson-Jackson" w:date="2023-04-13T18:07:00Z"/>
        </w:rPr>
      </w:pPr>
      <w:r>
        <w:t>G</w:t>
      </w:r>
      <w:r w:rsidR="00161401">
        <w:t>nnnn</w:t>
      </w:r>
      <w:r w:rsidR="0074084C">
        <w:t xml:space="preserve"> </w:t>
      </w:r>
      <w:ins w:id="1" w:author="Jillian Carson-Jackson" w:date="2023-04-13T18:07:00Z">
        <w:r w:rsidR="00883181">
          <w:t>This Document will be migrated to the new Table of Contents</w:t>
        </w:r>
      </w:ins>
    </w:p>
    <w:p w14:paraId="4C707C83" w14:textId="77777777" w:rsidR="00883181" w:rsidRPr="00883181" w:rsidRDefault="00883181" w:rsidP="00883181"/>
    <w:p w14:paraId="04568955" w14:textId="75933EF1" w:rsidR="00776004" w:rsidRPr="00F55AD7" w:rsidDel="00883181" w:rsidRDefault="00816606" w:rsidP="0014597C">
      <w:pPr>
        <w:pStyle w:val="Documentname"/>
        <w:rPr>
          <w:del w:id="2" w:author="Jillian Carson-Jackson" w:date="2023-04-13T18:07:00Z"/>
        </w:rPr>
      </w:pPr>
      <w:del w:id="3" w:author="Jillian Carson-Jackson" w:date="2023-04-13T18:07:00Z">
        <w:r w:rsidDel="00883181">
          <w:delText>[iala guideline on developments and implications of maritime autonomous surface ships for coastal authorities]</w:delText>
        </w:r>
      </w:del>
    </w:p>
    <w:p w14:paraId="06DF3522" w14:textId="77777777" w:rsidR="00CF49CC" w:rsidRDefault="00CF49CC" w:rsidP="00842B85">
      <w:pPr>
        <w:pStyle w:val="BodyText"/>
        <w:rPr>
          <w:ins w:id="4" w:author="Jillian Carson-Jackson" w:date="2023-04-13T18:07:00Z"/>
        </w:rPr>
      </w:pPr>
    </w:p>
    <w:p w14:paraId="0E40AE66" w14:textId="77777777" w:rsidR="00883181" w:rsidRPr="00D740A5" w:rsidRDefault="00883181"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1A17585C" w:rsidR="004E0BBB" w:rsidRDefault="00154B4A" w:rsidP="00201579">
      <w:pPr>
        <w:pStyle w:val="BodyText"/>
        <w:rPr>
          <w:ins w:id="5" w:author="Jillian Carson-Jackson" w:date="2023-04-13T17:52:00Z"/>
        </w:rPr>
      </w:pPr>
      <w:del w:id="6" w:author="Jillian Carson-Jackson" w:date="2023-04-13T17:52:00Z">
        <w:r w:rsidRPr="00154B4A" w:rsidDel="00883181">
          <w:rPr>
            <w:highlight w:val="yellow"/>
          </w:rPr>
          <w:delText>Proposed Table of Contents</w:delText>
        </w:r>
        <w:r w:rsidDel="00883181">
          <w:delText xml:space="preserve"> </w:delText>
        </w:r>
      </w:del>
      <w:bookmarkStart w:id="7" w:name="_Hlk132301569"/>
      <w:ins w:id="8" w:author="Jillian Carson-Jackson" w:date="2023-06-08T20:27:00Z">
        <w:r w:rsidR="00AA60A9">
          <w:t xml:space="preserve">Reviewed 8 June 2023 </w:t>
        </w:r>
      </w:ins>
    </w:p>
    <w:p w14:paraId="33DDE4DF" w14:textId="7A9EF38E" w:rsidR="00883181" w:rsidRDefault="00883181" w:rsidP="00201579">
      <w:pPr>
        <w:pStyle w:val="BodyText"/>
        <w:rPr>
          <w:ins w:id="9" w:author="Jillian Carson-Jackson" w:date="2023-04-13T17:53:00Z"/>
        </w:rPr>
      </w:pPr>
      <w:ins w:id="10" w:author="Jillian Carson-Jackson" w:date="2023-04-13T17:52:00Z">
        <w:r>
          <w:t>Identify what to bring into</w:t>
        </w:r>
      </w:ins>
      <w:ins w:id="11" w:author="Jillian Carson-Jackson" w:date="2023-04-13T17:53:00Z">
        <w:r>
          <w:t xml:space="preserve"> the</w:t>
        </w:r>
      </w:ins>
      <w:ins w:id="12" w:author="Jillian Carson-Jackson" w:date="2023-04-13T17:52:00Z">
        <w:r>
          <w:t xml:space="preserve"> new</w:t>
        </w:r>
      </w:ins>
      <w:ins w:id="13" w:author="Jillian Carson-Jackson" w:date="2023-04-13T17:53:00Z">
        <w:r>
          <w:t xml:space="preserve"> ToC</w:t>
        </w:r>
      </w:ins>
    </w:p>
    <w:p w14:paraId="59B3C71B" w14:textId="04D3A40E" w:rsidR="00883181" w:rsidRDefault="00883181" w:rsidP="00201579">
      <w:pPr>
        <w:pStyle w:val="BodyText"/>
        <w:rPr>
          <w:ins w:id="14" w:author="Jillian Carson-Jackson" w:date="2023-04-13T17:53:00Z"/>
        </w:rPr>
      </w:pPr>
      <w:ins w:id="15" w:author="Jillian Carson-Jackson" w:date="2023-04-13T17:53:00Z">
        <w:r>
          <w:t xml:space="preserve">Keep remaining content on file </w:t>
        </w:r>
      </w:ins>
    </w:p>
    <w:p w14:paraId="52938330" w14:textId="70B83006" w:rsidR="00883181" w:rsidRDefault="00883181" w:rsidP="00201579">
      <w:pPr>
        <w:pStyle w:val="BodyText"/>
        <w:rPr>
          <w:ins w:id="16" w:author="Jillian Carson-Jackson" w:date="2023-06-08T20:29:00Z"/>
        </w:rPr>
      </w:pPr>
      <w:ins w:id="17" w:author="Jillian Carson-Jackson" w:date="2023-04-13T17:53:00Z">
        <w:r>
          <w:t>Work at ITG-03 continue</w:t>
        </w:r>
      </w:ins>
      <w:ins w:id="18" w:author="Jillian Carson-Jackson" w:date="2023-06-08T20:29:00Z">
        <w:r w:rsidR="00AA60A9">
          <w:t>d</w:t>
        </w:r>
      </w:ins>
      <w:ins w:id="19" w:author="Jillian Carson-Jackson" w:date="2023-04-13T17:53:00Z">
        <w:r>
          <w:t xml:space="preserve"> the population of the new ToC</w:t>
        </w:r>
      </w:ins>
    </w:p>
    <w:p w14:paraId="3C25EE9D" w14:textId="7401DADC" w:rsidR="00AA60A9" w:rsidRDefault="00AA60A9" w:rsidP="00201579">
      <w:pPr>
        <w:pStyle w:val="BodyText"/>
        <w:rPr>
          <w:ins w:id="20" w:author="Jillian Carson-Jackson" w:date="2023-04-13T17:53:00Z"/>
        </w:rPr>
      </w:pPr>
      <w:ins w:id="21" w:author="Jillian Carson-Jackson" w:date="2023-06-08T20:29:00Z">
        <w:r>
          <w:t>Work for IALA Sept 2023 round – have revised draft guideline ready for IALA Committees to review b</w:t>
        </w:r>
      </w:ins>
      <w:ins w:id="22" w:author="Jillian Carson-Jackson" w:date="2023-06-08T20:30:00Z">
        <w:r>
          <w:t xml:space="preserve">y 18 Aug. </w:t>
        </w:r>
      </w:ins>
    </w:p>
    <w:p w14:paraId="0B229F70" w14:textId="4F1AD5FB" w:rsidR="00883181" w:rsidRPr="00F55AD7" w:rsidDel="00AA60A9" w:rsidRDefault="00883181" w:rsidP="00201579">
      <w:pPr>
        <w:pStyle w:val="BodyText"/>
        <w:rPr>
          <w:del w:id="23" w:author="Jillian Carson-Jackson" w:date="2023-06-08T20:28:00Z"/>
        </w:rPr>
      </w:pPr>
    </w:p>
    <w:bookmarkEnd w:id="7"/>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Edition x.x</w:t>
      </w:r>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EC614EC" w14:textId="59277369" w:rsidR="002E7B14" w:rsidRDefault="000C2857">
      <w:pPr>
        <w:pStyle w:val="TOC1"/>
        <w:rPr>
          <w:rFonts w:eastAsiaTheme="minorEastAsia"/>
          <w:b w:val="0"/>
          <w:caps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2E7B14" w:rsidRPr="009D7DDF">
        <w:t>1.</w:t>
      </w:r>
      <w:r w:rsidR="002E7B14">
        <w:rPr>
          <w:rFonts w:eastAsiaTheme="minorEastAsia"/>
          <w:b w:val="0"/>
          <w:caps w:val="0"/>
          <w:color w:val="auto"/>
          <w:lang w:val="en-US"/>
        </w:rPr>
        <w:tab/>
      </w:r>
      <w:r w:rsidR="002E7B14">
        <w:t>Introduction</w:t>
      </w:r>
      <w:r w:rsidR="002E7B14">
        <w:tab/>
      </w:r>
      <w:r w:rsidR="002E7B14">
        <w:fldChar w:fldCharType="begin"/>
      </w:r>
      <w:r w:rsidR="002E7B14">
        <w:instrText xml:space="preserve"> PAGEREF _Toc111186819 \h </w:instrText>
      </w:r>
      <w:r w:rsidR="002E7B14">
        <w:fldChar w:fldCharType="separate"/>
      </w:r>
      <w:r w:rsidR="002E7B14">
        <w:t>6</w:t>
      </w:r>
      <w:r w:rsidR="002E7B14">
        <w:fldChar w:fldCharType="end"/>
      </w:r>
    </w:p>
    <w:p w14:paraId="001D6A45" w14:textId="79814F1E" w:rsidR="002E7B14" w:rsidRDefault="002E7B14">
      <w:pPr>
        <w:pStyle w:val="TOC2"/>
        <w:rPr>
          <w:rFonts w:eastAsiaTheme="minorEastAsia"/>
          <w:color w:val="auto"/>
          <w:lang w:val="en-US"/>
        </w:rPr>
      </w:pPr>
      <w:r w:rsidRPr="009D7DDF">
        <w:t>1.1.</w:t>
      </w:r>
      <w:r>
        <w:rPr>
          <w:rFonts w:eastAsiaTheme="minorEastAsia"/>
          <w:color w:val="auto"/>
          <w:lang w:val="en-US"/>
        </w:rPr>
        <w:tab/>
      </w:r>
      <w:r>
        <w:t>Background</w:t>
      </w:r>
      <w:r>
        <w:tab/>
      </w:r>
      <w:r>
        <w:fldChar w:fldCharType="begin"/>
      </w:r>
      <w:r>
        <w:instrText xml:space="preserve"> PAGEREF _Toc111186820 \h </w:instrText>
      </w:r>
      <w:r>
        <w:fldChar w:fldCharType="separate"/>
      </w:r>
      <w:r>
        <w:t>6</w:t>
      </w:r>
      <w:r>
        <w:fldChar w:fldCharType="end"/>
      </w:r>
    </w:p>
    <w:p w14:paraId="038285F4" w14:textId="059A2624" w:rsidR="002E7B14" w:rsidRDefault="002E7B14">
      <w:pPr>
        <w:pStyle w:val="TOC1"/>
        <w:rPr>
          <w:rFonts w:eastAsiaTheme="minorEastAsia"/>
          <w:b w:val="0"/>
          <w:caps w:val="0"/>
          <w:color w:val="auto"/>
          <w:lang w:val="en-US"/>
        </w:rPr>
      </w:pPr>
      <w:r w:rsidRPr="009D7DDF">
        <w:t>2.</w:t>
      </w:r>
      <w:r>
        <w:rPr>
          <w:rFonts w:eastAsiaTheme="minorEastAsia"/>
          <w:b w:val="0"/>
          <w:caps w:val="0"/>
          <w:color w:val="auto"/>
          <w:lang w:val="en-US"/>
        </w:rPr>
        <w:tab/>
      </w:r>
      <w:r>
        <w:t>Aims and Objectives</w:t>
      </w:r>
      <w:r>
        <w:tab/>
      </w:r>
      <w:r>
        <w:fldChar w:fldCharType="begin"/>
      </w:r>
      <w:r>
        <w:instrText xml:space="preserve"> PAGEREF _Toc111186821 \h </w:instrText>
      </w:r>
      <w:r>
        <w:fldChar w:fldCharType="separate"/>
      </w:r>
      <w:r>
        <w:t>6</w:t>
      </w:r>
      <w:r>
        <w:fldChar w:fldCharType="end"/>
      </w:r>
    </w:p>
    <w:p w14:paraId="41598D8D" w14:textId="672CBFAF" w:rsidR="002E7B14" w:rsidRDefault="002E7B14">
      <w:pPr>
        <w:pStyle w:val="TOC1"/>
        <w:rPr>
          <w:rFonts w:eastAsiaTheme="minorEastAsia"/>
          <w:b w:val="0"/>
          <w:caps w:val="0"/>
          <w:color w:val="auto"/>
          <w:lang w:val="en-US"/>
        </w:rPr>
      </w:pPr>
      <w:r w:rsidRPr="009D7DDF">
        <w:t>3.</w:t>
      </w:r>
      <w:r>
        <w:rPr>
          <w:rFonts w:eastAsiaTheme="minorEastAsia"/>
          <w:b w:val="0"/>
          <w:caps w:val="0"/>
          <w:color w:val="auto"/>
          <w:lang w:val="en-US"/>
        </w:rPr>
        <w:tab/>
      </w:r>
      <w:r>
        <w:t>Developments in MASS</w:t>
      </w:r>
      <w:r>
        <w:tab/>
      </w:r>
      <w:r>
        <w:fldChar w:fldCharType="begin"/>
      </w:r>
      <w:r>
        <w:instrText xml:space="preserve"> PAGEREF _Toc111186822 \h </w:instrText>
      </w:r>
      <w:r>
        <w:fldChar w:fldCharType="separate"/>
      </w:r>
      <w:r>
        <w:t>7</w:t>
      </w:r>
      <w:r>
        <w:fldChar w:fldCharType="end"/>
      </w:r>
    </w:p>
    <w:p w14:paraId="23982D02" w14:textId="58B1B7B5" w:rsidR="002E7B14" w:rsidRDefault="002E7B14">
      <w:pPr>
        <w:pStyle w:val="TOC2"/>
        <w:rPr>
          <w:rFonts w:eastAsiaTheme="minorEastAsia"/>
          <w:color w:val="auto"/>
          <w:lang w:val="en-US"/>
        </w:rPr>
      </w:pPr>
      <w:r w:rsidRPr="009D7DDF">
        <w:t>3.1.</w:t>
      </w:r>
      <w:r>
        <w:rPr>
          <w:rFonts w:eastAsiaTheme="minorEastAsia"/>
          <w:color w:val="auto"/>
          <w:lang w:val="en-US"/>
        </w:rPr>
        <w:tab/>
      </w:r>
      <w:r>
        <w:t>IMO’s Strategic Approach to MASS</w:t>
      </w:r>
      <w:r>
        <w:tab/>
      </w:r>
      <w:r>
        <w:fldChar w:fldCharType="begin"/>
      </w:r>
      <w:r>
        <w:instrText xml:space="preserve"> PAGEREF _Toc111186823 \h </w:instrText>
      </w:r>
      <w:r>
        <w:fldChar w:fldCharType="separate"/>
      </w:r>
      <w:r>
        <w:t>7</w:t>
      </w:r>
      <w:r>
        <w:fldChar w:fldCharType="end"/>
      </w:r>
    </w:p>
    <w:p w14:paraId="20035DB3" w14:textId="4A938927" w:rsidR="002E7B14" w:rsidRDefault="002E7B14">
      <w:pPr>
        <w:pStyle w:val="TOC2"/>
        <w:rPr>
          <w:rFonts w:eastAsiaTheme="minorEastAsia"/>
          <w:color w:val="auto"/>
          <w:lang w:val="en-US"/>
        </w:rPr>
      </w:pPr>
      <w:r w:rsidRPr="009D7DDF">
        <w:t>3.2.</w:t>
      </w:r>
      <w:r>
        <w:rPr>
          <w:rFonts w:eastAsiaTheme="minorEastAsia"/>
          <w:color w:val="auto"/>
          <w:lang w:val="en-US"/>
        </w:rPr>
        <w:tab/>
      </w:r>
      <w:r>
        <w:t>IALA and MASS</w:t>
      </w:r>
      <w:r>
        <w:tab/>
      </w:r>
      <w:r>
        <w:fldChar w:fldCharType="begin"/>
      </w:r>
      <w:r>
        <w:instrText xml:space="preserve"> PAGEREF _Toc111186824 \h </w:instrText>
      </w:r>
      <w:r>
        <w:fldChar w:fldCharType="separate"/>
      </w:r>
      <w:r>
        <w:t>8</w:t>
      </w:r>
      <w:r>
        <w:fldChar w:fldCharType="end"/>
      </w:r>
    </w:p>
    <w:p w14:paraId="3C2E69CE" w14:textId="1A6F1F02" w:rsidR="002E7B14" w:rsidRDefault="002E7B14">
      <w:pPr>
        <w:pStyle w:val="TOC2"/>
        <w:rPr>
          <w:rFonts w:eastAsiaTheme="minorEastAsia"/>
          <w:color w:val="auto"/>
          <w:lang w:val="en-US"/>
        </w:rPr>
      </w:pPr>
      <w:r w:rsidRPr="009D7DDF">
        <w:t>3.3.</w:t>
      </w:r>
      <w:r>
        <w:rPr>
          <w:rFonts w:eastAsiaTheme="minorEastAsia"/>
          <w:color w:val="auto"/>
          <w:lang w:val="en-US"/>
        </w:rPr>
        <w:tab/>
      </w:r>
      <w:r>
        <w:t>Review of MASS related Documents</w:t>
      </w:r>
      <w:r>
        <w:tab/>
      </w:r>
      <w:r>
        <w:fldChar w:fldCharType="begin"/>
      </w:r>
      <w:r>
        <w:instrText xml:space="preserve"> PAGEREF _Toc111186825 \h </w:instrText>
      </w:r>
      <w:r>
        <w:fldChar w:fldCharType="separate"/>
      </w:r>
      <w:r>
        <w:t>9</w:t>
      </w:r>
      <w:r>
        <w:fldChar w:fldCharType="end"/>
      </w:r>
    </w:p>
    <w:p w14:paraId="5B9DCC24" w14:textId="1E11A57C" w:rsidR="002E7B14" w:rsidRDefault="002E7B14">
      <w:pPr>
        <w:pStyle w:val="TOC3"/>
        <w:tabs>
          <w:tab w:val="left" w:pos="1134"/>
        </w:tabs>
        <w:rPr>
          <w:rFonts w:eastAsiaTheme="minorEastAsia"/>
          <w:noProof/>
          <w:color w:val="auto"/>
          <w:sz w:val="22"/>
          <w:lang w:val="en-US"/>
        </w:rPr>
      </w:pPr>
      <w:r w:rsidRPr="009D7DDF">
        <w:rPr>
          <w:noProof/>
        </w:rPr>
        <w:t>3.3.1.</w:t>
      </w:r>
      <w:r>
        <w:rPr>
          <w:rFonts w:eastAsiaTheme="minorEastAsia"/>
          <w:noProof/>
          <w:color w:val="auto"/>
          <w:sz w:val="22"/>
          <w:lang w:val="en-US"/>
        </w:rPr>
        <w:tab/>
      </w:r>
      <w:r>
        <w:rPr>
          <w:noProof/>
        </w:rPr>
        <w:t>Existing high-level documents</w:t>
      </w:r>
      <w:r>
        <w:rPr>
          <w:noProof/>
        </w:rPr>
        <w:tab/>
      </w:r>
      <w:r>
        <w:rPr>
          <w:noProof/>
        </w:rPr>
        <w:fldChar w:fldCharType="begin"/>
      </w:r>
      <w:r>
        <w:rPr>
          <w:noProof/>
        </w:rPr>
        <w:instrText xml:space="preserve"> PAGEREF _Toc111186826 \h </w:instrText>
      </w:r>
      <w:r>
        <w:rPr>
          <w:noProof/>
        </w:rPr>
      </w:r>
      <w:r>
        <w:rPr>
          <w:noProof/>
        </w:rPr>
        <w:fldChar w:fldCharType="separate"/>
      </w:r>
      <w:r>
        <w:rPr>
          <w:noProof/>
        </w:rPr>
        <w:t>9</w:t>
      </w:r>
      <w:r>
        <w:rPr>
          <w:noProof/>
        </w:rPr>
        <w:fldChar w:fldCharType="end"/>
      </w:r>
    </w:p>
    <w:p w14:paraId="4FAD65C8" w14:textId="6385E3DF" w:rsidR="002E7B14" w:rsidRDefault="002E7B14">
      <w:pPr>
        <w:pStyle w:val="TOC3"/>
        <w:tabs>
          <w:tab w:val="left" w:pos="1134"/>
        </w:tabs>
        <w:rPr>
          <w:rFonts w:eastAsiaTheme="minorEastAsia"/>
          <w:noProof/>
          <w:color w:val="auto"/>
          <w:sz w:val="22"/>
          <w:lang w:val="en-US"/>
        </w:rPr>
      </w:pPr>
      <w:r w:rsidRPr="009D7DDF">
        <w:rPr>
          <w:noProof/>
        </w:rPr>
        <w:t>3.3.2.</w:t>
      </w:r>
      <w:r>
        <w:rPr>
          <w:rFonts w:eastAsiaTheme="minorEastAsia"/>
          <w:noProof/>
          <w:color w:val="auto"/>
          <w:sz w:val="22"/>
          <w:lang w:val="en-US"/>
        </w:rPr>
        <w:tab/>
      </w:r>
      <w:r>
        <w:rPr>
          <w:noProof/>
        </w:rPr>
        <w:t>Other documents</w:t>
      </w:r>
      <w:r>
        <w:rPr>
          <w:noProof/>
        </w:rPr>
        <w:tab/>
      </w:r>
      <w:r>
        <w:rPr>
          <w:noProof/>
        </w:rPr>
        <w:fldChar w:fldCharType="begin"/>
      </w:r>
      <w:r>
        <w:rPr>
          <w:noProof/>
        </w:rPr>
        <w:instrText xml:space="preserve"> PAGEREF _Toc111186827 \h </w:instrText>
      </w:r>
      <w:r>
        <w:rPr>
          <w:noProof/>
        </w:rPr>
      </w:r>
      <w:r>
        <w:rPr>
          <w:noProof/>
        </w:rPr>
        <w:fldChar w:fldCharType="separate"/>
      </w:r>
      <w:r>
        <w:rPr>
          <w:noProof/>
        </w:rPr>
        <w:t>10</w:t>
      </w:r>
      <w:r>
        <w:rPr>
          <w:noProof/>
        </w:rPr>
        <w:fldChar w:fldCharType="end"/>
      </w:r>
    </w:p>
    <w:p w14:paraId="4A26884A" w14:textId="1FF051E9" w:rsidR="002E7B14" w:rsidRDefault="002E7B14">
      <w:pPr>
        <w:pStyle w:val="TOC3"/>
        <w:tabs>
          <w:tab w:val="left" w:pos="1134"/>
        </w:tabs>
        <w:rPr>
          <w:rFonts w:eastAsiaTheme="minorEastAsia"/>
          <w:noProof/>
          <w:color w:val="auto"/>
          <w:sz w:val="22"/>
          <w:lang w:val="en-US"/>
        </w:rPr>
      </w:pPr>
      <w:r w:rsidRPr="009D7DDF">
        <w:rPr>
          <w:noProof/>
        </w:rPr>
        <w:t>3.3.3.</w:t>
      </w:r>
      <w:r>
        <w:rPr>
          <w:rFonts w:eastAsiaTheme="minorEastAsia"/>
          <w:noProof/>
          <w:color w:val="auto"/>
          <w:sz w:val="22"/>
          <w:lang w:val="en-US"/>
        </w:rPr>
        <w:tab/>
      </w:r>
      <w:r>
        <w:rPr>
          <w:noProof/>
        </w:rPr>
        <w:t>Conclusion</w:t>
      </w:r>
      <w:r>
        <w:rPr>
          <w:noProof/>
        </w:rPr>
        <w:tab/>
      </w:r>
      <w:r>
        <w:rPr>
          <w:noProof/>
        </w:rPr>
        <w:fldChar w:fldCharType="begin"/>
      </w:r>
      <w:r>
        <w:rPr>
          <w:noProof/>
        </w:rPr>
        <w:instrText xml:space="preserve"> PAGEREF _Toc111186828 \h </w:instrText>
      </w:r>
      <w:r>
        <w:rPr>
          <w:noProof/>
        </w:rPr>
      </w:r>
      <w:r>
        <w:rPr>
          <w:noProof/>
        </w:rPr>
        <w:fldChar w:fldCharType="separate"/>
      </w:r>
      <w:r>
        <w:rPr>
          <w:noProof/>
        </w:rPr>
        <w:t>11</w:t>
      </w:r>
      <w:r>
        <w:rPr>
          <w:noProof/>
        </w:rPr>
        <w:fldChar w:fldCharType="end"/>
      </w:r>
    </w:p>
    <w:p w14:paraId="43476888" w14:textId="487A267A" w:rsidR="002E7B14" w:rsidRDefault="002E7B14">
      <w:pPr>
        <w:pStyle w:val="TOC1"/>
        <w:rPr>
          <w:rFonts w:eastAsiaTheme="minorEastAsia"/>
          <w:b w:val="0"/>
          <w:caps w:val="0"/>
          <w:color w:val="auto"/>
          <w:lang w:val="en-US"/>
        </w:rPr>
      </w:pPr>
      <w:r w:rsidRPr="009D7DDF">
        <w:rPr>
          <w:caps w:val="0"/>
        </w:rPr>
        <w:t>4.</w:t>
      </w:r>
      <w:r>
        <w:rPr>
          <w:rFonts w:eastAsiaTheme="minorEastAsia"/>
          <w:b w:val="0"/>
          <w:caps w:val="0"/>
          <w:color w:val="auto"/>
          <w:lang w:val="en-US"/>
        </w:rPr>
        <w:tab/>
      </w:r>
      <w:r w:rsidRPr="009D7DDF">
        <w:rPr>
          <w:caps w:val="0"/>
        </w:rPr>
        <w:t>Considerations for MASS</w:t>
      </w:r>
      <w:r>
        <w:tab/>
      </w:r>
      <w:r>
        <w:fldChar w:fldCharType="begin"/>
      </w:r>
      <w:r>
        <w:instrText xml:space="preserve"> PAGEREF _Toc111186829 \h </w:instrText>
      </w:r>
      <w:r>
        <w:fldChar w:fldCharType="separate"/>
      </w:r>
      <w:r>
        <w:t>11</w:t>
      </w:r>
      <w:r>
        <w:fldChar w:fldCharType="end"/>
      </w:r>
    </w:p>
    <w:p w14:paraId="25820798" w14:textId="42683F29" w:rsidR="002E7B14" w:rsidRDefault="002E7B14">
      <w:pPr>
        <w:pStyle w:val="TOC2"/>
        <w:rPr>
          <w:rFonts w:eastAsiaTheme="minorEastAsia"/>
          <w:color w:val="auto"/>
          <w:lang w:val="en-US"/>
        </w:rPr>
      </w:pPr>
      <w:r w:rsidRPr="009D7DDF">
        <w:t>4.1.</w:t>
      </w:r>
      <w:r>
        <w:rPr>
          <w:rFonts w:eastAsiaTheme="minorEastAsia"/>
          <w:color w:val="auto"/>
          <w:lang w:val="en-US"/>
        </w:rPr>
        <w:tab/>
      </w:r>
      <w:r w:rsidRPr="009D7DDF">
        <w:t>Management of MASS vessels</w:t>
      </w:r>
      <w:r>
        <w:tab/>
      </w:r>
      <w:r>
        <w:fldChar w:fldCharType="begin"/>
      </w:r>
      <w:r>
        <w:instrText xml:space="preserve"> PAGEREF _Toc111186830 \h </w:instrText>
      </w:r>
      <w:r>
        <w:fldChar w:fldCharType="separate"/>
      </w:r>
      <w:r>
        <w:t>11</w:t>
      </w:r>
      <w:r>
        <w:fldChar w:fldCharType="end"/>
      </w:r>
    </w:p>
    <w:p w14:paraId="086A1210" w14:textId="33F1C9E6" w:rsidR="002E7B14" w:rsidRDefault="002E7B14">
      <w:pPr>
        <w:pStyle w:val="TOC3"/>
        <w:tabs>
          <w:tab w:val="left" w:pos="1134"/>
        </w:tabs>
        <w:rPr>
          <w:rFonts w:eastAsiaTheme="minorEastAsia"/>
          <w:noProof/>
          <w:color w:val="auto"/>
          <w:sz w:val="22"/>
          <w:lang w:val="en-US"/>
        </w:rPr>
      </w:pPr>
      <w:r w:rsidRPr="009D7DDF">
        <w:rPr>
          <w:caps/>
          <w:noProof/>
        </w:rPr>
        <w:t>4.1.1.</w:t>
      </w:r>
      <w:r>
        <w:rPr>
          <w:rFonts w:eastAsiaTheme="minorEastAsia"/>
          <w:noProof/>
          <w:color w:val="auto"/>
          <w:sz w:val="22"/>
          <w:lang w:val="en-US"/>
        </w:rPr>
        <w:tab/>
      </w:r>
      <w:r w:rsidRPr="009D7DDF">
        <w:rPr>
          <w:caps/>
          <w:noProof/>
        </w:rPr>
        <w:t>Regulatory Aspects</w:t>
      </w:r>
      <w:r>
        <w:rPr>
          <w:noProof/>
        </w:rPr>
        <w:tab/>
      </w:r>
      <w:r>
        <w:rPr>
          <w:noProof/>
        </w:rPr>
        <w:fldChar w:fldCharType="begin"/>
      </w:r>
      <w:r>
        <w:rPr>
          <w:noProof/>
        </w:rPr>
        <w:instrText xml:space="preserve"> PAGEREF _Toc111186831 \h </w:instrText>
      </w:r>
      <w:r>
        <w:rPr>
          <w:noProof/>
        </w:rPr>
      </w:r>
      <w:r>
        <w:rPr>
          <w:noProof/>
        </w:rPr>
        <w:fldChar w:fldCharType="separate"/>
      </w:r>
      <w:r>
        <w:rPr>
          <w:noProof/>
        </w:rPr>
        <w:t>11</w:t>
      </w:r>
      <w:r>
        <w:rPr>
          <w:noProof/>
        </w:rPr>
        <w:fldChar w:fldCharType="end"/>
      </w:r>
    </w:p>
    <w:p w14:paraId="684399FF" w14:textId="31466C3B" w:rsidR="002E7B14" w:rsidRDefault="002E7B14">
      <w:pPr>
        <w:pStyle w:val="TOC3"/>
        <w:tabs>
          <w:tab w:val="left" w:pos="1134"/>
        </w:tabs>
        <w:rPr>
          <w:rFonts w:eastAsiaTheme="minorEastAsia"/>
          <w:noProof/>
          <w:color w:val="auto"/>
          <w:sz w:val="22"/>
          <w:lang w:val="en-US"/>
        </w:rPr>
      </w:pPr>
      <w:r w:rsidRPr="009D7DDF">
        <w:rPr>
          <w:noProof/>
        </w:rPr>
        <w:t>4.1.2.</w:t>
      </w:r>
      <w:r>
        <w:rPr>
          <w:rFonts w:eastAsiaTheme="minorEastAsia"/>
          <w:noProof/>
          <w:color w:val="auto"/>
          <w:sz w:val="22"/>
          <w:lang w:val="en-US"/>
        </w:rPr>
        <w:tab/>
      </w:r>
      <w:r>
        <w:rPr>
          <w:noProof/>
        </w:rPr>
        <w:t>Allocation and Rules of Test Areas</w:t>
      </w:r>
      <w:r>
        <w:rPr>
          <w:noProof/>
        </w:rPr>
        <w:tab/>
      </w:r>
      <w:r>
        <w:rPr>
          <w:noProof/>
        </w:rPr>
        <w:fldChar w:fldCharType="begin"/>
      </w:r>
      <w:r>
        <w:rPr>
          <w:noProof/>
        </w:rPr>
        <w:instrText xml:space="preserve"> PAGEREF _Toc111186832 \h </w:instrText>
      </w:r>
      <w:r>
        <w:rPr>
          <w:noProof/>
        </w:rPr>
      </w:r>
      <w:r>
        <w:rPr>
          <w:noProof/>
        </w:rPr>
        <w:fldChar w:fldCharType="separate"/>
      </w:r>
      <w:r>
        <w:rPr>
          <w:noProof/>
        </w:rPr>
        <w:t>12</w:t>
      </w:r>
      <w:r>
        <w:rPr>
          <w:noProof/>
        </w:rPr>
        <w:fldChar w:fldCharType="end"/>
      </w:r>
    </w:p>
    <w:p w14:paraId="0477AF98" w14:textId="1432572F" w:rsidR="002E7B14" w:rsidRDefault="002E7B14">
      <w:pPr>
        <w:pStyle w:val="TOC3"/>
        <w:tabs>
          <w:tab w:val="left" w:pos="1134"/>
        </w:tabs>
        <w:rPr>
          <w:rFonts w:eastAsiaTheme="minorEastAsia"/>
          <w:noProof/>
          <w:color w:val="auto"/>
          <w:sz w:val="22"/>
          <w:lang w:val="en-US"/>
        </w:rPr>
      </w:pPr>
      <w:r w:rsidRPr="009D7DDF">
        <w:rPr>
          <w:noProof/>
        </w:rPr>
        <w:t>4.1.3.</w:t>
      </w:r>
      <w:r>
        <w:rPr>
          <w:rFonts w:eastAsiaTheme="minorEastAsia"/>
          <w:noProof/>
          <w:color w:val="auto"/>
          <w:sz w:val="22"/>
          <w:lang w:val="en-US"/>
        </w:rPr>
        <w:tab/>
      </w:r>
      <w:r>
        <w:rPr>
          <w:noProof/>
        </w:rPr>
        <w:t>Changes to National Laws</w:t>
      </w:r>
      <w:r>
        <w:rPr>
          <w:noProof/>
        </w:rPr>
        <w:tab/>
      </w:r>
      <w:r>
        <w:rPr>
          <w:noProof/>
        </w:rPr>
        <w:fldChar w:fldCharType="begin"/>
      </w:r>
      <w:r>
        <w:rPr>
          <w:noProof/>
        </w:rPr>
        <w:instrText xml:space="preserve"> PAGEREF _Toc111186833 \h </w:instrText>
      </w:r>
      <w:r>
        <w:rPr>
          <w:noProof/>
        </w:rPr>
      </w:r>
      <w:r>
        <w:rPr>
          <w:noProof/>
        </w:rPr>
        <w:fldChar w:fldCharType="separate"/>
      </w:r>
      <w:r>
        <w:rPr>
          <w:noProof/>
        </w:rPr>
        <w:t>12</w:t>
      </w:r>
      <w:r>
        <w:rPr>
          <w:noProof/>
        </w:rPr>
        <w:fldChar w:fldCharType="end"/>
      </w:r>
    </w:p>
    <w:p w14:paraId="7E981988" w14:textId="62F50393" w:rsidR="002E7B14" w:rsidRDefault="002E7B14">
      <w:pPr>
        <w:pStyle w:val="TOC2"/>
        <w:rPr>
          <w:rFonts w:eastAsiaTheme="minorEastAsia"/>
          <w:color w:val="auto"/>
          <w:lang w:val="en-US"/>
        </w:rPr>
      </w:pPr>
      <w:r w:rsidRPr="009D7DDF">
        <w:t>4.2.</w:t>
      </w:r>
      <w:r>
        <w:rPr>
          <w:rFonts w:eastAsiaTheme="minorEastAsia"/>
          <w:color w:val="auto"/>
          <w:lang w:val="en-US"/>
        </w:rPr>
        <w:tab/>
      </w:r>
      <w:r>
        <w:t>Operational aspects</w:t>
      </w:r>
      <w:r>
        <w:tab/>
      </w:r>
      <w:r>
        <w:fldChar w:fldCharType="begin"/>
      </w:r>
      <w:r>
        <w:instrText xml:space="preserve"> PAGEREF _Toc111186834 \h </w:instrText>
      </w:r>
      <w:r>
        <w:fldChar w:fldCharType="separate"/>
      </w:r>
      <w:r>
        <w:t>13</w:t>
      </w:r>
      <w:r>
        <w:fldChar w:fldCharType="end"/>
      </w:r>
    </w:p>
    <w:p w14:paraId="2C1862E7" w14:textId="1EE1F498" w:rsidR="002E7B14" w:rsidRDefault="002E7B14">
      <w:pPr>
        <w:pStyle w:val="TOC2"/>
        <w:rPr>
          <w:rFonts w:eastAsiaTheme="minorEastAsia"/>
          <w:color w:val="auto"/>
          <w:lang w:val="en-US"/>
        </w:rPr>
      </w:pPr>
      <w:r w:rsidRPr="009D7DDF">
        <w:t>4.3.</w:t>
      </w:r>
      <w:r>
        <w:rPr>
          <w:rFonts w:eastAsiaTheme="minorEastAsia"/>
          <w:color w:val="auto"/>
          <w:lang w:val="en-US"/>
        </w:rPr>
        <w:tab/>
      </w:r>
      <w:r>
        <w:t>Environmental Considerations</w:t>
      </w:r>
      <w:r>
        <w:tab/>
      </w:r>
      <w:r>
        <w:fldChar w:fldCharType="begin"/>
      </w:r>
      <w:r>
        <w:instrText xml:space="preserve"> PAGEREF _Toc111186835 \h </w:instrText>
      </w:r>
      <w:r>
        <w:fldChar w:fldCharType="separate"/>
      </w:r>
      <w:r>
        <w:t>16</w:t>
      </w:r>
      <w:r>
        <w:fldChar w:fldCharType="end"/>
      </w:r>
    </w:p>
    <w:p w14:paraId="3E97125B" w14:textId="709DE212" w:rsidR="002E7B14" w:rsidRDefault="002E7B14">
      <w:pPr>
        <w:pStyle w:val="TOC3"/>
        <w:tabs>
          <w:tab w:val="left" w:pos="1134"/>
        </w:tabs>
        <w:rPr>
          <w:rFonts w:eastAsiaTheme="minorEastAsia"/>
          <w:noProof/>
          <w:color w:val="auto"/>
          <w:sz w:val="22"/>
          <w:lang w:val="en-US"/>
        </w:rPr>
      </w:pPr>
      <w:r w:rsidRPr="009D7DDF">
        <w:rPr>
          <w:noProof/>
        </w:rPr>
        <w:t>4.3.1.</w:t>
      </w:r>
      <w:r>
        <w:rPr>
          <w:rFonts w:eastAsiaTheme="minorEastAsia"/>
          <w:noProof/>
          <w:color w:val="auto"/>
          <w:sz w:val="22"/>
          <w:lang w:val="en-US"/>
        </w:rPr>
        <w:tab/>
      </w:r>
      <w:r>
        <w:rPr>
          <w:noProof/>
        </w:rPr>
        <w:t>Health and Safety</w:t>
      </w:r>
      <w:r>
        <w:rPr>
          <w:noProof/>
        </w:rPr>
        <w:tab/>
      </w:r>
      <w:r>
        <w:rPr>
          <w:noProof/>
        </w:rPr>
        <w:fldChar w:fldCharType="begin"/>
      </w:r>
      <w:r>
        <w:rPr>
          <w:noProof/>
        </w:rPr>
        <w:instrText xml:space="preserve"> PAGEREF _Toc111186836 \h </w:instrText>
      </w:r>
      <w:r>
        <w:rPr>
          <w:noProof/>
        </w:rPr>
      </w:r>
      <w:r>
        <w:rPr>
          <w:noProof/>
        </w:rPr>
        <w:fldChar w:fldCharType="separate"/>
      </w:r>
      <w:r>
        <w:rPr>
          <w:noProof/>
        </w:rPr>
        <w:t>16</w:t>
      </w:r>
      <w:r>
        <w:rPr>
          <w:noProof/>
        </w:rPr>
        <w:fldChar w:fldCharType="end"/>
      </w:r>
    </w:p>
    <w:p w14:paraId="44A8101D" w14:textId="7893C640" w:rsidR="002E7B14" w:rsidRDefault="002E7B14">
      <w:pPr>
        <w:pStyle w:val="TOC2"/>
        <w:rPr>
          <w:rFonts w:eastAsiaTheme="minorEastAsia"/>
          <w:color w:val="auto"/>
          <w:lang w:val="en-US"/>
        </w:rPr>
      </w:pPr>
      <w:r w:rsidRPr="009D7DDF">
        <w:t>4.4.</w:t>
      </w:r>
      <w:r>
        <w:rPr>
          <w:rFonts w:eastAsiaTheme="minorEastAsia"/>
          <w:color w:val="auto"/>
          <w:lang w:val="en-US"/>
        </w:rPr>
        <w:tab/>
      </w:r>
      <w:r w:rsidRPr="009D7DDF">
        <w:t>Risk Management and Assessment</w:t>
      </w:r>
      <w:r>
        <w:tab/>
      </w:r>
      <w:r>
        <w:fldChar w:fldCharType="begin"/>
      </w:r>
      <w:r>
        <w:instrText xml:space="preserve"> PAGEREF _Toc111186837 \h </w:instrText>
      </w:r>
      <w:r>
        <w:fldChar w:fldCharType="separate"/>
      </w:r>
      <w:r>
        <w:t>16</w:t>
      </w:r>
      <w:r>
        <w:fldChar w:fldCharType="end"/>
      </w:r>
    </w:p>
    <w:p w14:paraId="7E7F0751" w14:textId="170F2E30" w:rsidR="002E7B14" w:rsidRDefault="002E7B14">
      <w:pPr>
        <w:pStyle w:val="TOC3"/>
        <w:tabs>
          <w:tab w:val="left" w:pos="1134"/>
        </w:tabs>
        <w:rPr>
          <w:rFonts w:eastAsiaTheme="minorEastAsia"/>
          <w:noProof/>
          <w:color w:val="auto"/>
          <w:sz w:val="22"/>
          <w:lang w:val="en-US"/>
        </w:rPr>
      </w:pPr>
      <w:r w:rsidRPr="009D7DDF">
        <w:rPr>
          <w:noProof/>
        </w:rPr>
        <w:t>4.4.1.</w:t>
      </w:r>
      <w:r>
        <w:rPr>
          <w:rFonts w:eastAsiaTheme="minorEastAsia"/>
          <w:noProof/>
          <w:color w:val="auto"/>
          <w:sz w:val="22"/>
          <w:lang w:val="en-US"/>
        </w:rPr>
        <w:tab/>
      </w:r>
      <w:r>
        <w:rPr>
          <w:noProof/>
        </w:rPr>
        <w:t>Risk Management Assessment prior to MASS</w:t>
      </w:r>
      <w:r>
        <w:rPr>
          <w:noProof/>
        </w:rPr>
        <w:tab/>
      </w:r>
      <w:r>
        <w:rPr>
          <w:noProof/>
        </w:rPr>
        <w:fldChar w:fldCharType="begin"/>
      </w:r>
      <w:r>
        <w:rPr>
          <w:noProof/>
        </w:rPr>
        <w:instrText xml:space="preserve"> PAGEREF _Toc111186838 \h </w:instrText>
      </w:r>
      <w:r>
        <w:rPr>
          <w:noProof/>
        </w:rPr>
      </w:r>
      <w:r>
        <w:rPr>
          <w:noProof/>
        </w:rPr>
        <w:fldChar w:fldCharType="separate"/>
      </w:r>
      <w:r>
        <w:rPr>
          <w:noProof/>
        </w:rPr>
        <w:t>16</w:t>
      </w:r>
      <w:r>
        <w:rPr>
          <w:noProof/>
        </w:rPr>
        <w:fldChar w:fldCharType="end"/>
      </w:r>
    </w:p>
    <w:p w14:paraId="6A48A602" w14:textId="6438D701" w:rsidR="002E7B14" w:rsidRDefault="002E7B14">
      <w:pPr>
        <w:pStyle w:val="TOC2"/>
        <w:rPr>
          <w:rFonts w:eastAsiaTheme="minorEastAsia"/>
          <w:color w:val="auto"/>
          <w:lang w:val="en-US"/>
        </w:rPr>
      </w:pPr>
      <w:r w:rsidRPr="009D7DDF">
        <w:t>4.5.</w:t>
      </w:r>
      <w:r>
        <w:rPr>
          <w:rFonts w:eastAsiaTheme="minorEastAsia"/>
          <w:color w:val="auto"/>
          <w:lang w:val="en-US"/>
        </w:rPr>
        <w:tab/>
      </w:r>
      <w:r w:rsidRPr="009D7DDF">
        <w:t>Maintenance of MASS and Equipment</w:t>
      </w:r>
      <w:r>
        <w:tab/>
      </w:r>
      <w:r>
        <w:fldChar w:fldCharType="begin"/>
      </w:r>
      <w:r>
        <w:instrText xml:space="preserve"> PAGEREF _Toc111186839 \h </w:instrText>
      </w:r>
      <w:r>
        <w:fldChar w:fldCharType="separate"/>
      </w:r>
      <w:r>
        <w:t>18</w:t>
      </w:r>
      <w:r>
        <w:fldChar w:fldCharType="end"/>
      </w:r>
    </w:p>
    <w:p w14:paraId="00159709" w14:textId="4F0077C5" w:rsidR="002E7B14" w:rsidRDefault="002E7B14">
      <w:pPr>
        <w:pStyle w:val="TOC2"/>
        <w:rPr>
          <w:rFonts w:eastAsiaTheme="minorEastAsia"/>
          <w:color w:val="auto"/>
          <w:lang w:val="en-US"/>
        </w:rPr>
      </w:pPr>
      <w:r w:rsidRPr="009D7DDF">
        <w:t>4.6.</w:t>
      </w:r>
      <w:r>
        <w:rPr>
          <w:rFonts w:eastAsiaTheme="minorEastAsia"/>
          <w:color w:val="auto"/>
          <w:lang w:val="en-US"/>
        </w:rPr>
        <w:tab/>
      </w:r>
      <w:r w:rsidRPr="009D7DDF">
        <w:t>Portrayal of MASS</w:t>
      </w:r>
      <w:r>
        <w:tab/>
      </w:r>
      <w:r>
        <w:fldChar w:fldCharType="begin"/>
      </w:r>
      <w:r>
        <w:instrText xml:space="preserve"> PAGEREF _Toc111186840 \h </w:instrText>
      </w:r>
      <w:r>
        <w:fldChar w:fldCharType="separate"/>
      </w:r>
      <w:r>
        <w:t>19</w:t>
      </w:r>
      <w:r>
        <w:fldChar w:fldCharType="end"/>
      </w:r>
    </w:p>
    <w:p w14:paraId="574FF4DB" w14:textId="435D9C21" w:rsidR="002E7B14" w:rsidRDefault="002E7B14">
      <w:pPr>
        <w:pStyle w:val="TOC3"/>
        <w:tabs>
          <w:tab w:val="left" w:pos="1134"/>
        </w:tabs>
        <w:rPr>
          <w:rFonts w:eastAsiaTheme="minorEastAsia"/>
          <w:noProof/>
          <w:color w:val="auto"/>
          <w:sz w:val="22"/>
          <w:lang w:val="en-US"/>
        </w:rPr>
      </w:pPr>
      <w:r w:rsidRPr="009D7DDF">
        <w:rPr>
          <w:noProof/>
        </w:rPr>
        <w:t>4.6.1.</w:t>
      </w:r>
      <w:r>
        <w:rPr>
          <w:rFonts w:eastAsiaTheme="minorEastAsia"/>
          <w:noProof/>
          <w:color w:val="auto"/>
          <w:sz w:val="22"/>
          <w:lang w:val="en-US"/>
        </w:rPr>
        <w:tab/>
      </w:r>
      <w:r>
        <w:rPr>
          <w:noProof/>
        </w:rPr>
        <w:t>On ECDIS/radar/charts/ the ship itself (lanterns, aka submarine)</w:t>
      </w:r>
      <w:r>
        <w:rPr>
          <w:noProof/>
        </w:rPr>
        <w:tab/>
      </w:r>
      <w:r>
        <w:rPr>
          <w:noProof/>
        </w:rPr>
        <w:fldChar w:fldCharType="begin"/>
      </w:r>
      <w:r>
        <w:rPr>
          <w:noProof/>
        </w:rPr>
        <w:instrText xml:space="preserve"> PAGEREF _Toc111186841 \h </w:instrText>
      </w:r>
      <w:r>
        <w:rPr>
          <w:noProof/>
        </w:rPr>
      </w:r>
      <w:r>
        <w:rPr>
          <w:noProof/>
        </w:rPr>
        <w:fldChar w:fldCharType="separate"/>
      </w:r>
      <w:r>
        <w:rPr>
          <w:noProof/>
        </w:rPr>
        <w:t>19</w:t>
      </w:r>
      <w:r>
        <w:rPr>
          <w:noProof/>
        </w:rPr>
        <w:fldChar w:fldCharType="end"/>
      </w:r>
    </w:p>
    <w:p w14:paraId="3171656E" w14:textId="2743E54B" w:rsidR="002E7B14" w:rsidRDefault="002E7B14">
      <w:pPr>
        <w:pStyle w:val="TOC3"/>
        <w:tabs>
          <w:tab w:val="left" w:pos="1134"/>
        </w:tabs>
        <w:rPr>
          <w:rFonts w:eastAsiaTheme="minorEastAsia"/>
          <w:noProof/>
          <w:color w:val="auto"/>
          <w:sz w:val="22"/>
          <w:lang w:val="en-US"/>
        </w:rPr>
      </w:pPr>
      <w:r w:rsidRPr="009D7DDF">
        <w:rPr>
          <w:noProof/>
        </w:rPr>
        <w:t>4.6.2.</w:t>
      </w:r>
      <w:r>
        <w:rPr>
          <w:rFonts w:eastAsiaTheme="minorEastAsia"/>
          <w:noProof/>
          <w:color w:val="auto"/>
          <w:sz w:val="22"/>
          <w:lang w:val="en-US"/>
        </w:rPr>
        <w:tab/>
      </w:r>
      <w:r>
        <w:rPr>
          <w:noProof/>
        </w:rPr>
        <w:t>Designated routes on charts</w:t>
      </w:r>
      <w:r>
        <w:rPr>
          <w:noProof/>
        </w:rPr>
        <w:tab/>
      </w:r>
      <w:r>
        <w:rPr>
          <w:noProof/>
        </w:rPr>
        <w:fldChar w:fldCharType="begin"/>
      </w:r>
      <w:r>
        <w:rPr>
          <w:noProof/>
        </w:rPr>
        <w:instrText xml:space="preserve"> PAGEREF _Toc111186842 \h </w:instrText>
      </w:r>
      <w:r>
        <w:rPr>
          <w:noProof/>
        </w:rPr>
      </w:r>
      <w:r>
        <w:rPr>
          <w:noProof/>
        </w:rPr>
        <w:fldChar w:fldCharType="separate"/>
      </w:r>
      <w:r>
        <w:rPr>
          <w:noProof/>
        </w:rPr>
        <w:t>19</w:t>
      </w:r>
      <w:r>
        <w:rPr>
          <w:noProof/>
        </w:rPr>
        <w:fldChar w:fldCharType="end"/>
      </w:r>
    </w:p>
    <w:p w14:paraId="664CF557" w14:textId="41EE92DC" w:rsidR="002E7B14" w:rsidRDefault="002E7B14">
      <w:pPr>
        <w:pStyle w:val="TOC3"/>
        <w:tabs>
          <w:tab w:val="left" w:pos="1134"/>
        </w:tabs>
        <w:rPr>
          <w:rFonts w:eastAsiaTheme="minorEastAsia"/>
          <w:noProof/>
          <w:color w:val="auto"/>
          <w:sz w:val="22"/>
          <w:lang w:val="en-US"/>
        </w:rPr>
      </w:pPr>
      <w:r w:rsidRPr="009D7DDF">
        <w:rPr>
          <w:caps/>
          <w:noProof/>
        </w:rPr>
        <w:t>4.6.3.</w:t>
      </w:r>
      <w:r>
        <w:rPr>
          <w:rFonts w:eastAsiaTheme="minorEastAsia"/>
          <w:noProof/>
          <w:color w:val="auto"/>
          <w:sz w:val="22"/>
          <w:lang w:val="en-US"/>
        </w:rPr>
        <w:tab/>
      </w:r>
      <w:r w:rsidRPr="009D7DDF">
        <w:rPr>
          <w:caps/>
          <w:noProof/>
        </w:rPr>
        <w:t>MASS developments in IHO</w:t>
      </w:r>
      <w:r>
        <w:rPr>
          <w:noProof/>
        </w:rPr>
        <w:tab/>
      </w:r>
      <w:r>
        <w:rPr>
          <w:noProof/>
        </w:rPr>
        <w:fldChar w:fldCharType="begin"/>
      </w:r>
      <w:r>
        <w:rPr>
          <w:noProof/>
        </w:rPr>
        <w:instrText xml:space="preserve"> PAGEREF _Toc111186843 \h </w:instrText>
      </w:r>
      <w:r>
        <w:rPr>
          <w:noProof/>
        </w:rPr>
      </w:r>
      <w:r>
        <w:rPr>
          <w:noProof/>
        </w:rPr>
        <w:fldChar w:fldCharType="separate"/>
      </w:r>
      <w:r>
        <w:rPr>
          <w:noProof/>
        </w:rPr>
        <w:t>19</w:t>
      </w:r>
      <w:r>
        <w:rPr>
          <w:noProof/>
        </w:rPr>
        <w:fldChar w:fldCharType="end"/>
      </w:r>
    </w:p>
    <w:p w14:paraId="316CF647" w14:textId="71E3CB77" w:rsidR="002E7B14" w:rsidRDefault="002E7B14">
      <w:pPr>
        <w:pStyle w:val="TOC2"/>
        <w:rPr>
          <w:rFonts w:eastAsiaTheme="minorEastAsia"/>
          <w:color w:val="auto"/>
          <w:lang w:val="en-US"/>
        </w:rPr>
      </w:pPr>
      <w:r w:rsidRPr="009D7DDF">
        <w:t>4.7.</w:t>
      </w:r>
      <w:r>
        <w:rPr>
          <w:rFonts w:eastAsiaTheme="minorEastAsia"/>
          <w:color w:val="auto"/>
          <w:lang w:val="en-US"/>
        </w:rPr>
        <w:tab/>
      </w:r>
      <w:r w:rsidRPr="009D7DDF">
        <w:t>Situational Awareness</w:t>
      </w:r>
      <w:r>
        <w:tab/>
      </w:r>
      <w:r>
        <w:fldChar w:fldCharType="begin"/>
      </w:r>
      <w:r>
        <w:instrText xml:space="preserve"> PAGEREF _Toc111186844 \h </w:instrText>
      </w:r>
      <w:r>
        <w:fldChar w:fldCharType="separate"/>
      </w:r>
      <w:r>
        <w:t>19</w:t>
      </w:r>
      <w:r>
        <w:fldChar w:fldCharType="end"/>
      </w:r>
    </w:p>
    <w:p w14:paraId="3C30DC4F" w14:textId="53209EE7" w:rsidR="002E7B14" w:rsidRDefault="002E7B14">
      <w:pPr>
        <w:pStyle w:val="TOC3"/>
        <w:tabs>
          <w:tab w:val="left" w:pos="1134"/>
        </w:tabs>
        <w:rPr>
          <w:rFonts w:eastAsiaTheme="minorEastAsia"/>
          <w:noProof/>
          <w:color w:val="auto"/>
          <w:sz w:val="22"/>
          <w:lang w:val="en-US"/>
        </w:rPr>
      </w:pPr>
      <w:r w:rsidRPr="009D7DDF">
        <w:rPr>
          <w:caps/>
          <w:noProof/>
        </w:rPr>
        <w:t>4.7.1.</w:t>
      </w:r>
      <w:r>
        <w:rPr>
          <w:rFonts w:eastAsiaTheme="minorEastAsia"/>
          <w:noProof/>
          <w:color w:val="auto"/>
          <w:sz w:val="22"/>
          <w:lang w:val="en-US"/>
        </w:rPr>
        <w:tab/>
      </w:r>
      <w:r w:rsidRPr="009D7DDF">
        <w:rPr>
          <w:caps/>
          <w:noProof/>
        </w:rPr>
        <w:t>Resilience of position</w:t>
      </w:r>
      <w:r>
        <w:rPr>
          <w:noProof/>
        </w:rPr>
        <w:tab/>
      </w:r>
      <w:r>
        <w:rPr>
          <w:noProof/>
        </w:rPr>
        <w:fldChar w:fldCharType="begin"/>
      </w:r>
      <w:r>
        <w:rPr>
          <w:noProof/>
        </w:rPr>
        <w:instrText xml:space="preserve"> PAGEREF _Toc111186845 \h </w:instrText>
      </w:r>
      <w:r>
        <w:rPr>
          <w:noProof/>
        </w:rPr>
      </w:r>
      <w:r>
        <w:rPr>
          <w:noProof/>
        </w:rPr>
        <w:fldChar w:fldCharType="separate"/>
      </w:r>
      <w:r>
        <w:rPr>
          <w:noProof/>
        </w:rPr>
        <w:t>21</w:t>
      </w:r>
      <w:r>
        <w:rPr>
          <w:noProof/>
        </w:rPr>
        <w:fldChar w:fldCharType="end"/>
      </w:r>
    </w:p>
    <w:p w14:paraId="3980865C" w14:textId="3847CA9A" w:rsidR="002E7B14" w:rsidRDefault="002E7B14">
      <w:pPr>
        <w:pStyle w:val="TOC3"/>
        <w:tabs>
          <w:tab w:val="left" w:pos="1134"/>
        </w:tabs>
        <w:rPr>
          <w:rFonts w:eastAsiaTheme="minorEastAsia"/>
          <w:noProof/>
          <w:color w:val="auto"/>
          <w:sz w:val="22"/>
          <w:lang w:val="en-US"/>
        </w:rPr>
      </w:pPr>
      <w:r w:rsidRPr="009D7DDF">
        <w:rPr>
          <w:caps/>
          <w:noProof/>
        </w:rPr>
        <w:t>4.7.2.</w:t>
      </w:r>
      <w:r>
        <w:rPr>
          <w:rFonts w:eastAsiaTheme="minorEastAsia"/>
          <w:noProof/>
          <w:color w:val="auto"/>
          <w:sz w:val="22"/>
          <w:lang w:val="en-US"/>
        </w:rPr>
        <w:tab/>
      </w:r>
      <w:r w:rsidRPr="009D7DDF">
        <w:rPr>
          <w:caps/>
          <w:noProof/>
        </w:rPr>
        <w:t>Data interpretation</w:t>
      </w:r>
      <w:r>
        <w:rPr>
          <w:noProof/>
        </w:rPr>
        <w:tab/>
      </w:r>
      <w:r>
        <w:rPr>
          <w:noProof/>
        </w:rPr>
        <w:fldChar w:fldCharType="begin"/>
      </w:r>
      <w:r>
        <w:rPr>
          <w:noProof/>
        </w:rPr>
        <w:instrText xml:space="preserve"> PAGEREF _Toc111186846 \h </w:instrText>
      </w:r>
      <w:r>
        <w:rPr>
          <w:noProof/>
        </w:rPr>
      </w:r>
      <w:r>
        <w:rPr>
          <w:noProof/>
        </w:rPr>
        <w:fldChar w:fldCharType="separate"/>
      </w:r>
      <w:r>
        <w:rPr>
          <w:noProof/>
        </w:rPr>
        <w:t>21</w:t>
      </w:r>
      <w:r>
        <w:rPr>
          <w:noProof/>
        </w:rPr>
        <w:fldChar w:fldCharType="end"/>
      </w:r>
    </w:p>
    <w:p w14:paraId="12AF5217" w14:textId="07E1F9AB" w:rsidR="002E7B14" w:rsidRDefault="002E7B14">
      <w:pPr>
        <w:pStyle w:val="TOC3"/>
        <w:tabs>
          <w:tab w:val="left" w:pos="1134"/>
        </w:tabs>
        <w:rPr>
          <w:rFonts w:eastAsiaTheme="minorEastAsia"/>
          <w:noProof/>
          <w:color w:val="auto"/>
          <w:sz w:val="22"/>
          <w:lang w:val="en-US"/>
        </w:rPr>
      </w:pPr>
      <w:r w:rsidRPr="009D7DDF">
        <w:rPr>
          <w:caps/>
          <w:noProof/>
        </w:rPr>
        <w:t>4.7.3.</w:t>
      </w:r>
      <w:r>
        <w:rPr>
          <w:rFonts w:eastAsiaTheme="minorEastAsia"/>
          <w:noProof/>
          <w:color w:val="auto"/>
          <w:sz w:val="22"/>
          <w:lang w:val="en-US"/>
        </w:rPr>
        <w:tab/>
      </w:r>
      <w:r w:rsidRPr="009D7DDF">
        <w:rPr>
          <w:caps/>
          <w:noProof/>
        </w:rPr>
        <w:t>Monitoring and Control</w:t>
      </w:r>
      <w:r>
        <w:rPr>
          <w:noProof/>
        </w:rPr>
        <w:tab/>
      </w:r>
      <w:r>
        <w:rPr>
          <w:noProof/>
        </w:rPr>
        <w:fldChar w:fldCharType="begin"/>
      </w:r>
      <w:r>
        <w:rPr>
          <w:noProof/>
        </w:rPr>
        <w:instrText xml:space="preserve"> PAGEREF _Toc111186847 \h </w:instrText>
      </w:r>
      <w:r>
        <w:rPr>
          <w:noProof/>
        </w:rPr>
      </w:r>
      <w:r>
        <w:rPr>
          <w:noProof/>
        </w:rPr>
        <w:fldChar w:fldCharType="separate"/>
      </w:r>
      <w:r>
        <w:rPr>
          <w:noProof/>
        </w:rPr>
        <w:t>22</w:t>
      </w:r>
      <w:r>
        <w:rPr>
          <w:noProof/>
        </w:rPr>
        <w:fldChar w:fldCharType="end"/>
      </w:r>
    </w:p>
    <w:p w14:paraId="6AECE796" w14:textId="5B242BE2" w:rsidR="002E7B14" w:rsidRDefault="002E7B14">
      <w:pPr>
        <w:pStyle w:val="TOC3"/>
        <w:tabs>
          <w:tab w:val="left" w:pos="1134"/>
        </w:tabs>
        <w:rPr>
          <w:rFonts w:eastAsiaTheme="minorEastAsia"/>
          <w:noProof/>
          <w:color w:val="auto"/>
          <w:sz w:val="22"/>
          <w:lang w:val="en-US"/>
        </w:rPr>
      </w:pPr>
      <w:r w:rsidRPr="009D7DDF">
        <w:rPr>
          <w:caps/>
          <w:noProof/>
        </w:rPr>
        <w:t>4.7.4.</w:t>
      </w:r>
      <w:r>
        <w:rPr>
          <w:rFonts w:eastAsiaTheme="minorEastAsia"/>
          <w:noProof/>
          <w:color w:val="auto"/>
          <w:sz w:val="22"/>
          <w:lang w:val="en-US"/>
        </w:rPr>
        <w:tab/>
      </w:r>
      <w:r w:rsidRPr="009D7DDF">
        <w:rPr>
          <w:caps/>
          <w:noProof/>
        </w:rPr>
        <w:t>COLREGS</w:t>
      </w:r>
      <w:r>
        <w:rPr>
          <w:noProof/>
        </w:rPr>
        <w:tab/>
      </w:r>
      <w:r>
        <w:rPr>
          <w:noProof/>
        </w:rPr>
        <w:fldChar w:fldCharType="begin"/>
      </w:r>
      <w:r>
        <w:rPr>
          <w:noProof/>
        </w:rPr>
        <w:instrText xml:space="preserve"> PAGEREF _Toc111186848 \h </w:instrText>
      </w:r>
      <w:r>
        <w:rPr>
          <w:noProof/>
        </w:rPr>
      </w:r>
      <w:r>
        <w:rPr>
          <w:noProof/>
        </w:rPr>
        <w:fldChar w:fldCharType="separate"/>
      </w:r>
      <w:r>
        <w:rPr>
          <w:noProof/>
        </w:rPr>
        <w:t>23</w:t>
      </w:r>
      <w:r>
        <w:rPr>
          <w:noProof/>
        </w:rPr>
        <w:fldChar w:fldCharType="end"/>
      </w:r>
    </w:p>
    <w:p w14:paraId="1D7D5E47" w14:textId="216AA5D8" w:rsidR="002E7B14" w:rsidRDefault="002E7B14">
      <w:pPr>
        <w:pStyle w:val="TOC1"/>
        <w:rPr>
          <w:rFonts w:eastAsiaTheme="minorEastAsia"/>
          <w:b w:val="0"/>
          <w:caps w:val="0"/>
          <w:color w:val="auto"/>
          <w:lang w:val="en-US"/>
        </w:rPr>
      </w:pPr>
      <w:r w:rsidRPr="009D7DDF">
        <w:rPr>
          <w:caps w:val="0"/>
        </w:rPr>
        <w:t>5.</w:t>
      </w:r>
      <w:r>
        <w:rPr>
          <w:rFonts w:eastAsiaTheme="minorEastAsia"/>
          <w:b w:val="0"/>
          <w:caps w:val="0"/>
          <w:color w:val="auto"/>
          <w:lang w:val="en-US"/>
        </w:rPr>
        <w:tab/>
      </w:r>
      <w:r w:rsidRPr="009D7DDF">
        <w:rPr>
          <w:caps w:val="0"/>
        </w:rPr>
        <w:t>MASS Systems</w:t>
      </w:r>
      <w:r>
        <w:tab/>
      </w:r>
      <w:r>
        <w:fldChar w:fldCharType="begin"/>
      </w:r>
      <w:r>
        <w:instrText xml:space="preserve"> PAGEREF _Toc111186849 \h </w:instrText>
      </w:r>
      <w:r>
        <w:fldChar w:fldCharType="separate"/>
      </w:r>
      <w:r>
        <w:t>23</w:t>
      </w:r>
      <w:r>
        <w:fldChar w:fldCharType="end"/>
      </w:r>
    </w:p>
    <w:p w14:paraId="6D969C23" w14:textId="0E02859B" w:rsidR="002E7B14" w:rsidRDefault="002E7B14">
      <w:pPr>
        <w:pStyle w:val="TOC2"/>
        <w:rPr>
          <w:rFonts w:eastAsiaTheme="minorEastAsia"/>
          <w:color w:val="auto"/>
          <w:lang w:val="en-US"/>
        </w:rPr>
      </w:pPr>
      <w:r w:rsidRPr="009D7DDF">
        <w:t>5.1.</w:t>
      </w:r>
      <w:r>
        <w:rPr>
          <w:rFonts w:eastAsiaTheme="minorEastAsia"/>
          <w:color w:val="auto"/>
          <w:lang w:val="en-US"/>
        </w:rPr>
        <w:tab/>
      </w:r>
      <w:r w:rsidRPr="009D7DDF">
        <w:t>Navigation Systems</w:t>
      </w:r>
      <w:r>
        <w:tab/>
      </w:r>
      <w:r>
        <w:fldChar w:fldCharType="begin"/>
      </w:r>
      <w:r>
        <w:instrText xml:space="preserve"> PAGEREF _Toc111186850 \h </w:instrText>
      </w:r>
      <w:r>
        <w:fldChar w:fldCharType="separate"/>
      </w:r>
      <w:r>
        <w:t>23</w:t>
      </w:r>
      <w:r>
        <w:fldChar w:fldCharType="end"/>
      </w:r>
    </w:p>
    <w:p w14:paraId="45F0DC75" w14:textId="0991FA2B" w:rsidR="002E7B14" w:rsidRDefault="002E7B14">
      <w:pPr>
        <w:pStyle w:val="TOC3"/>
        <w:tabs>
          <w:tab w:val="left" w:pos="1134"/>
        </w:tabs>
        <w:rPr>
          <w:rFonts w:eastAsiaTheme="minorEastAsia"/>
          <w:noProof/>
          <w:color w:val="auto"/>
          <w:sz w:val="22"/>
          <w:lang w:val="en-US"/>
        </w:rPr>
      </w:pPr>
      <w:r w:rsidRPr="009D7DDF">
        <w:rPr>
          <w:noProof/>
        </w:rPr>
        <w:t>5.1.1.</w:t>
      </w:r>
      <w:r>
        <w:rPr>
          <w:rFonts w:eastAsiaTheme="minorEastAsia"/>
          <w:noProof/>
          <w:color w:val="auto"/>
          <w:sz w:val="22"/>
          <w:lang w:val="en-US"/>
        </w:rPr>
        <w:tab/>
      </w:r>
      <w:r>
        <w:rPr>
          <w:noProof/>
        </w:rPr>
        <w:t>Functional objectives</w:t>
      </w:r>
      <w:r>
        <w:rPr>
          <w:noProof/>
        </w:rPr>
        <w:tab/>
      </w:r>
      <w:r>
        <w:rPr>
          <w:noProof/>
        </w:rPr>
        <w:fldChar w:fldCharType="begin"/>
      </w:r>
      <w:r>
        <w:rPr>
          <w:noProof/>
        </w:rPr>
        <w:instrText xml:space="preserve"> PAGEREF _Toc111186851 \h </w:instrText>
      </w:r>
      <w:r>
        <w:rPr>
          <w:noProof/>
        </w:rPr>
      </w:r>
      <w:r>
        <w:rPr>
          <w:noProof/>
        </w:rPr>
        <w:fldChar w:fldCharType="separate"/>
      </w:r>
      <w:r>
        <w:rPr>
          <w:noProof/>
        </w:rPr>
        <w:t>23</w:t>
      </w:r>
      <w:r>
        <w:rPr>
          <w:noProof/>
        </w:rPr>
        <w:fldChar w:fldCharType="end"/>
      </w:r>
    </w:p>
    <w:p w14:paraId="44464427" w14:textId="33E4CDCD" w:rsidR="002E7B14" w:rsidRDefault="002E7B14">
      <w:pPr>
        <w:pStyle w:val="TOC3"/>
        <w:tabs>
          <w:tab w:val="left" w:pos="1134"/>
        </w:tabs>
        <w:rPr>
          <w:rFonts w:eastAsiaTheme="minorEastAsia"/>
          <w:noProof/>
          <w:color w:val="auto"/>
          <w:sz w:val="22"/>
          <w:lang w:val="en-US"/>
        </w:rPr>
      </w:pPr>
      <w:r w:rsidRPr="009D7DDF">
        <w:rPr>
          <w:noProof/>
        </w:rPr>
        <w:t>5.1.2.</w:t>
      </w:r>
      <w:r>
        <w:rPr>
          <w:rFonts w:eastAsiaTheme="minorEastAsia"/>
          <w:noProof/>
          <w:color w:val="auto"/>
          <w:sz w:val="22"/>
          <w:lang w:val="en-US"/>
        </w:rPr>
        <w:tab/>
      </w:r>
      <w:r>
        <w:rPr>
          <w:noProof/>
        </w:rPr>
        <w:t>Performance requirements</w:t>
      </w:r>
      <w:r>
        <w:rPr>
          <w:noProof/>
        </w:rPr>
        <w:tab/>
      </w:r>
      <w:r>
        <w:rPr>
          <w:noProof/>
        </w:rPr>
        <w:fldChar w:fldCharType="begin"/>
      </w:r>
      <w:r>
        <w:rPr>
          <w:noProof/>
        </w:rPr>
        <w:instrText xml:space="preserve"> PAGEREF _Toc111186852 \h </w:instrText>
      </w:r>
      <w:r>
        <w:rPr>
          <w:noProof/>
        </w:rPr>
      </w:r>
      <w:r>
        <w:rPr>
          <w:noProof/>
        </w:rPr>
        <w:fldChar w:fldCharType="separate"/>
      </w:r>
      <w:r>
        <w:rPr>
          <w:noProof/>
        </w:rPr>
        <w:t>23</w:t>
      </w:r>
      <w:r>
        <w:rPr>
          <w:noProof/>
        </w:rPr>
        <w:fldChar w:fldCharType="end"/>
      </w:r>
    </w:p>
    <w:p w14:paraId="56B1693A" w14:textId="22E05047" w:rsidR="002E7B14" w:rsidRDefault="002E7B14">
      <w:pPr>
        <w:pStyle w:val="TOC2"/>
        <w:rPr>
          <w:rFonts w:eastAsiaTheme="minorEastAsia"/>
          <w:color w:val="auto"/>
          <w:lang w:val="en-US"/>
        </w:rPr>
      </w:pPr>
      <w:r w:rsidRPr="009D7DDF">
        <w:t>5.2.</w:t>
      </w:r>
      <w:r>
        <w:rPr>
          <w:rFonts w:eastAsiaTheme="minorEastAsia"/>
          <w:color w:val="auto"/>
          <w:lang w:val="en-US"/>
        </w:rPr>
        <w:tab/>
      </w:r>
      <w:r w:rsidRPr="009D7DDF">
        <w:t>Communication Systems</w:t>
      </w:r>
      <w:r>
        <w:tab/>
      </w:r>
      <w:r>
        <w:fldChar w:fldCharType="begin"/>
      </w:r>
      <w:r>
        <w:instrText xml:space="preserve"> PAGEREF _Toc111186853 \h </w:instrText>
      </w:r>
      <w:r>
        <w:fldChar w:fldCharType="separate"/>
      </w:r>
      <w:r>
        <w:t>24</w:t>
      </w:r>
      <w:r>
        <w:fldChar w:fldCharType="end"/>
      </w:r>
    </w:p>
    <w:p w14:paraId="6F1EC6D6" w14:textId="3DFD7CDC" w:rsidR="002E7B14" w:rsidRDefault="002E7B14">
      <w:pPr>
        <w:pStyle w:val="TOC3"/>
        <w:tabs>
          <w:tab w:val="left" w:pos="1134"/>
        </w:tabs>
        <w:rPr>
          <w:rFonts w:eastAsiaTheme="minorEastAsia"/>
          <w:noProof/>
          <w:color w:val="auto"/>
          <w:sz w:val="22"/>
          <w:lang w:val="en-US"/>
        </w:rPr>
      </w:pPr>
      <w:r w:rsidRPr="009D7DDF">
        <w:rPr>
          <w:noProof/>
        </w:rPr>
        <w:t>5.2.1.</w:t>
      </w:r>
      <w:r>
        <w:rPr>
          <w:rFonts w:eastAsiaTheme="minorEastAsia"/>
          <w:noProof/>
          <w:color w:val="auto"/>
          <w:sz w:val="22"/>
          <w:lang w:val="en-US"/>
        </w:rPr>
        <w:tab/>
      </w:r>
      <w:r>
        <w:rPr>
          <w:noProof/>
        </w:rPr>
        <w:t>GMDSS Requirements</w:t>
      </w:r>
      <w:r>
        <w:rPr>
          <w:noProof/>
        </w:rPr>
        <w:tab/>
      </w:r>
      <w:r>
        <w:rPr>
          <w:noProof/>
        </w:rPr>
        <w:fldChar w:fldCharType="begin"/>
      </w:r>
      <w:r>
        <w:rPr>
          <w:noProof/>
        </w:rPr>
        <w:instrText xml:space="preserve"> PAGEREF _Toc111186854 \h </w:instrText>
      </w:r>
      <w:r>
        <w:rPr>
          <w:noProof/>
        </w:rPr>
      </w:r>
      <w:r>
        <w:rPr>
          <w:noProof/>
        </w:rPr>
        <w:fldChar w:fldCharType="separate"/>
      </w:r>
      <w:r>
        <w:rPr>
          <w:noProof/>
        </w:rPr>
        <w:t>25</w:t>
      </w:r>
      <w:r>
        <w:rPr>
          <w:noProof/>
        </w:rPr>
        <w:fldChar w:fldCharType="end"/>
      </w:r>
    </w:p>
    <w:p w14:paraId="0ABEE7BF" w14:textId="4114BDEA" w:rsidR="002E7B14" w:rsidRDefault="002E7B14">
      <w:pPr>
        <w:pStyle w:val="TOC3"/>
        <w:tabs>
          <w:tab w:val="left" w:pos="1134"/>
        </w:tabs>
        <w:rPr>
          <w:rFonts w:eastAsiaTheme="minorEastAsia"/>
          <w:noProof/>
          <w:color w:val="auto"/>
          <w:sz w:val="22"/>
          <w:lang w:val="en-US"/>
        </w:rPr>
      </w:pPr>
      <w:r w:rsidRPr="009D7DDF">
        <w:rPr>
          <w:noProof/>
        </w:rPr>
        <w:t>5.2.2.</w:t>
      </w:r>
      <w:r>
        <w:rPr>
          <w:rFonts w:eastAsiaTheme="minorEastAsia"/>
          <w:noProof/>
          <w:color w:val="auto"/>
          <w:sz w:val="22"/>
          <w:lang w:val="en-US"/>
        </w:rPr>
        <w:tab/>
      </w:r>
      <w:r>
        <w:rPr>
          <w:noProof/>
        </w:rPr>
        <w:t>Communications For Control System Monitoring and Input</w:t>
      </w:r>
      <w:r>
        <w:rPr>
          <w:noProof/>
        </w:rPr>
        <w:tab/>
      </w:r>
      <w:r>
        <w:rPr>
          <w:noProof/>
        </w:rPr>
        <w:fldChar w:fldCharType="begin"/>
      </w:r>
      <w:r>
        <w:rPr>
          <w:noProof/>
        </w:rPr>
        <w:instrText xml:space="preserve"> PAGEREF _Toc111186855 \h </w:instrText>
      </w:r>
      <w:r>
        <w:rPr>
          <w:noProof/>
        </w:rPr>
      </w:r>
      <w:r>
        <w:rPr>
          <w:noProof/>
        </w:rPr>
        <w:fldChar w:fldCharType="separate"/>
      </w:r>
      <w:r>
        <w:rPr>
          <w:noProof/>
        </w:rPr>
        <w:t>25</w:t>
      </w:r>
      <w:r>
        <w:rPr>
          <w:noProof/>
        </w:rPr>
        <w:fldChar w:fldCharType="end"/>
      </w:r>
    </w:p>
    <w:p w14:paraId="58CD425B" w14:textId="027C0DE7" w:rsidR="002E7B14" w:rsidRPr="001814AE" w:rsidRDefault="002E7B14">
      <w:pPr>
        <w:pStyle w:val="TOC3"/>
        <w:tabs>
          <w:tab w:val="left" w:pos="1134"/>
        </w:tabs>
        <w:rPr>
          <w:rFonts w:eastAsiaTheme="minorEastAsia"/>
          <w:noProof/>
          <w:color w:val="auto"/>
          <w:sz w:val="22"/>
          <w:lang w:val="fr-FR"/>
          <w:rPrChange w:id="25" w:author="Jaime Alvarez" w:date="2023-09-19T16:14:00Z">
            <w:rPr>
              <w:rFonts w:eastAsiaTheme="minorEastAsia"/>
              <w:noProof/>
              <w:color w:val="auto"/>
              <w:sz w:val="22"/>
              <w:lang w:val="en-US"/>
            </w:rPr>
          </w:rPrChange>
        </w:rPr>
      </w:pPr>
      <w:r w:rsidRPr="001814AE">
        <w:rPr>
          <w:noProof/>
          <w:lang w:val="fr-FR"/>
          <w:rPrChange w:id="26" w:author="Jaime Alvarez" w:date="2023-09-19T16:14:00Z">
            <w:rPr>
              <w:noProof/>
            </w:rPr>
          </w:rPrChange>
        </w:rPr>
        <w:t>5.2.3.</w:t>
      </w:r>
      <w:r w:rsidRPr="001814AE">
        <w:rPr>
          <w:rFonts w:eastAsiaTheme="minorEastAsia"/>
          <w:noProof/>
          <w:color w:val="auto"/>
          <w:sz w:val="22"/>
          <w:lang w:val="fr-FR"/>
          <w:rPrChange w:id="27" w:author="Jaime Alvarez" w:date="2023-09-19T16:14:00Z">
            <w:rPr>
              <w:rFonts w:eastAsiaTheme="minorEastAsia"/>
              <w:noProof/>
              <w:color w:val="auto"/>
              <w:sz w:val="22"/>
              <w:lang w:val="en-US"/>
            </w:rPr>
          </w:rPrChange>
        </w:rPr>
        <w:tab/>
      </w:r>
      <w:r w:rsidRPr="001814AE">
        <w:rPr>
          <w:noProof/>
          <w:lang w:val="fr-FR"/>
          <w:rPrChange w:id="28" w:author="Jaime Alvarez" w:date="2023-09-19T16:14:00Z">
            <w:rPr>
              <w:noProof/>
            </w:rPr>
          </w:rPrChange>
        </w:rPr>
        <w:t>RF Communications Installation</w:t>
      </w:r>
      <w:r w:rsidRPr="001814AE">
        <w:rPr>
          <w:noProof/>
          <w:lang w:val="fr-FR"/>
          <w:rPrChange w:id="29" w:author="Jaime Alvarez" w:date="2023-09-19T16:14:00Z">
            <w:rPr>
              <w:noProof/>
            </w:rPr>
          </w:rPrChange>
        </w:rPr>
        <w:tab/>
      </w:r>
      <w:r>
        <w:rPr>
          <w:noProof/>
        </w:rPr>
        <w:fldChar w:fldCharType="begin"/>
      </w:r>
      <w:r w:rsidRPr="001814AE">
        <w:rPr>
          <w:noProof/>
          <w:lang w:val="fr-FR"/>
          <w:rPrChange w:id="30" w:author="Jaime Alvarez" w:date="2023-09-19T16:14:00Z">
            <w:rPr>
              <w:noProof/>
            </w:rPr>
          </w:rPrChange>
        </w:rPr>
        <w:instrText xml:space="preserve"> PAGEREF _Toc111186856 \h </w:instrText>
      </w:r>
      <w:r>
        <w:rPr>
          <w:noProof/>
        </w:rPr>
      </w:r>
      <w:r>
        <w:rPr>
          <w:noProof/>
        </w:rPr>
        <w:fldChar w:fldCharType="separate"/>
      </w:r>
      <w:r w:rsidRPr="001814AE">
        <w:rPr>
          <w:noProof/>
          <w:lang w:val="fr-FR"/>
          <w:rPrChange w:id="31" w:author="Jaime Alvarez" w:date="2023-09-19T16:14:00Z">
            <w:rPr>
              <w:noProof/>
            </w:rPr>
          </w:rPrChange>
        </w:rPr>
        <w:t>25</w:t>
      </w:r>
      <w:r>
        <w:rPr>
          <w:noProof/>
        </w:rPr>
        <w:fldChar w:fldCharType="end"/>
      </w:r>
    </w:p>
    <w:p w14:paraId="55779132" w14:textId="65F88A6A" w:rsidR="002E7B14" w:rsidRPr="001814AE" w:rsidRDefault="002E7B14">
      <w:pPr>
        <w:pStyle w:val="TOC2"/>
        <w:rPr>
          <w:rFonts w:eastAsiaTheme="minorEastAsia"/>
          <w:color w:val="auto"/>
          <w:lang w:val="fr-FR"/>
          <w:rPrChange w:id="32" w:author="Jaime Alvarez" w:date="2023-09-19T16:14:00Z">
            <w:rPr>
              <w:rFonts w:eastAsiaTheme="minorEastAsia"/>
              <w:color w:val="auto"/>
              <w:lang w:val="en-US"/>
            </w:rPr>
          </w:rPrChange>
        </w:rPr>
      </w:pPr>
      <w:r w:rsidRPr="001814AE">
        <w:rPr>
          <w:lang w:val="fr-FR"/>
          <w:rPrChange w:id="33" w:author="Jaime Alvarez" w:date="2023-09-19T16:14:00Z">
            <w:rPr/>
          </w:rPrChange>
        </w:rPr>
        <w:lastRenderedPageBreak/>
        <w:t>5.3.</w:t>
      </w:r>
      <w:r w:rsidRPr="001814AE">
        <w:rPr>
          <w:rFonts w:eastAsiaTheme="minorEastAsia"/>
          <w:color w:val="auto"/>
          <w:lang w:val="fr-FR"/>
          <w:rPrChange w:id="34" w:author="Jaime Alvarez" w:date="2023-09-19T16:14:00Z">
            <w:rPr>
              <w:rFonts w:eastAsiaTheme="minorEastAsia"/>
              <w:color w:val="auto"/>
              <w:lang w:val="en-US"/>
            </w:rPr>
          </w:rPrChange>
        </w:rPr>
        <w:tab/>
      </w:r>
      <w:r w:rsidRPr="001814AE">
        <w:rPr>
          <w:lang w:val="fr-FR"/>
          <w:rPrChange w:id="35" w:author="Jaime Alvarez" w:date="2023-09-19T16:14:00Z">
            <w:rPr/>
          </w:rPrChange>
        </w:rPr>
        <w:t>Cyber Security</w:t>
      </w:r>
      <w:r w:rsidRPr="001814AE">
        <w:rPr>
          <w:lang w:val="fr-FR"/>
          <w:rPrChange w:id="36" w:author="Jaime Alvarez" w:date="2023-09-19T16:14:00Z">
            <w:rPr/>
          </w:rPrChange>
        </w:rPr>
        <w:tab/>
      </w:r>
      <w:r>
        <w:fldChar w:fldCharType="begin"/>
      </w:r>
      <w:r w:rsidRPr="001814AE">
        <w:rPr>
          <w:lang w:val="fr-FR"/>
          <w:rPrChange w:id="37" w:author="Jaime Alvarez" w:date="2023-09-19T16:14:00Z">
            <w:rPr/>
          </w:rPrChange>
        </w:rPr>
        <w:instrText xml:space="preserve"> PAGEREF _Toc111186857 \h </w:instrText>
      </w:r>
      <w:r>
        <w:fldChar w:fldCharType="separate"/>
      </w:r>
      <w:r w:rsidRPr="001814AE">
        <w:rPr>
          <w:lang w:val="fr-FR"/>
          <w:rPrChange w:id="38" w:author="Jaime Alvarez" w:date="2023-09-19T16:14:00Z">
            <w:rPr/>
          </w:rPrChange>
        </w:rPr>
        <w:t>26</w:t>
      </w:r>
      <w:r>
        <w:fldChar w:fldCharType="end"/>
      </w:r>
    </w:p>
    <w:p w14:paraId="670A19D5" w14:textId="28293891" w:rsidR="002E7B14" w:rsidRDefault="002E7B14">
      <w:pPr>
        <w:pStyle w:val="TOC1"/>
        <w:rPr>
          <w:rFonts w:eastAsiaTheme="minorEastAsia"/>
          <w:b w:val="0"/>
          <w:caps w:val="0"/>
          <w:color w:val="auto"/>
          <w:lang w:val="en-US"/>
        </w:rPr>
      </w:pPr>
      <w:r w:rsidRPr="009D7DDF">
        <w:rPr>
          <w:caps w:val="0"/>
        </w:rPr>
        <w:t>6.</w:t>
      </w:r>
      <w:r>
        <w:rPr>
          <w:rFonts w:eastAsiaTheme="minorEastAsia"/>
          <w:b w:val="0"/>
          <w:caps w:val="0"/>
          <w:color w:val="auto"/>
          <w:lang w:val="en-US"/>
        </w:rPr>
        <w:tab/>
      </w:r>
      <w:r w:rsidRPr="009D7DDF">
        <w:rPr>
          <w:caps w:val="0"/>
        </w:rPr>
        <w:t>Testing and Auditing of MASS</w:t>
      </w:r>
      <w:r>
        <w:tab/>
      </w:r>
      <w:r>
        <w:fldChar w:fldCharType="begin"/>
      </w:r>
      <w:r>
        <w:instrText xml:space="preserve"> PAGEREF _Toc111186858 \h </w:instrText>
      </w:r>
      <w:r>
        <w:fldChar w:fldCharType="separate"/>
      </w:r>
      <w:r>
        <w:t>26</w:t>
      </w:r>
      <w:r>
        <w:fldChar w:fldCharType="end"/>
      </w:r>
    </w:p>
    <w:p w14:paraId="098DE516" w14:textId="7BF46571" w:rsidR="002E7B14" w:rsidRDefault="002E7B14">
      <w:pPr>
        <w:pStyle w:val="TOC1"/>
        <w:rPr>
          <w:rFonts w:eastAsiaTheme="minorEastAsia"/>
          <w:b w:val="0"/>
          <w:caps w:val="0"/>
          <w:color w:val="auto"/>
          <w:lang w:val="en-US"/>
        </w:rPr>
      </w:pPr>
      <w:r w:rsidRPr="009D7DDF">
        <w:rPr>
          <w:caps w:val="0"/>
        </w:rPr>
        <w:t>7.</w:t>
      </w:r>
      <w:r>
        <w:rPr>
          <w:rFonts w:eastAsiaTheme="minorEastAsia"/>
          <w:b w:val="0"/>
          <w:caps w:val="0"/>
          <w:color w:val="auto"/>
          <w:lang w:val="en-US"/>
        </w:rPr>
        <w:tab/>
      </w:r>
      <w:r w:rsidRPr="009D7DDF">
        <w:rPr>
          <w:caps w:val="0"/>
        </w:rPr>
        <w:t>MASS Operations</w:t>
      </w:r>
      <w:r>
        <w:tab/>
      </w:r>
      <w:r>
        <w:fldChar w:fldCharType="begin"/>
      </w:r>
      <w:r>
        <w:instrText xml:space="preserve"> PAGEREF _Toc111186859 \h </w:instrText>
      </w:r>
      <w:r>
        <w:fldChar w:fldCharType="separate"/>
      </w:r>
      <w:r>
        <w:t>26</w:t>
      </w:r>
      <w:r>
        <w:fldChar w:fldCharType="end"/>
      </w:r>
    </w:p>
    <w:p w14:paraId="239A3544" w14:textId="5D9B448A" w:rsidR="002E7B14" w:rsidRDefault="002E7B14">
      <w:pPr>
        <w:pStyle w:val="TOC2"/>
        <w:rPr>
          <w:rFonts w:eastAsiaTheme="minorEastAsia"/>
          <w:color w:val="auto"/>
          <w:lang w:val="en-US"/>
        </w:rPr>
      </w:pPr>
      <w:r w:rsidRPr="009D7DDF">
        <w:t>7.1.</w:t>
      </w:r>
      <w:r>
        <w:rPr>
          <w:rFonts w:eastAsiaTheme="minorEastAsia"/>
          <w:color w:val="auto"/>
          <w:lang w:val="en-US"/>
        </w:rPr>
        <w:tab/>
      </w:r>
      <w:r w:rsidRPr="009D7DDF">
        <w:t>Remote Control Centres</w:t>
      </w:r>
      <w:r>
        <w:tab/>
      </w:r>
      <w:r>
        <w:fldChar w:fldCharType="begin"/>
      </w:r>
      <w:r>
        <w:instrText xml:space="preserve"> PAGEREF _Toc111186860 \h </w:instrText>
      </w:r>
      <w:r>
        <w:fldChar w:fldCharType="separate"/>
      </w:r>
      <w:r>
        <w:t>26</w:t>
      </w:r>
      <w:r>
        <w:fldChar w:fldCharType="end"/>
      </w:r>
    </w:p>
    <w:p w14:paraId="6DFA34FC" w14:textId="712E0D50" w:rsidR="002E7B14" w:rsidRDefault="002E7B14">
      <w:pPr>
        <w:pStyle w:val="TOC3"/>
        <w:tabs>
          <w:tab w:val="left" w:pos="1134"/>
        </w:tabs>
        <w:rPr>
          <w:rFonts w:eastAsiaTheme="minorEastAsia"/>
          <w:noProof/>
          <w:color w:val="auto"/>
          <w:sz w:val="22"/>
          <w:lang w:val="en-US"/>
        </w:rPr>
      </w:pPr>
      <w:r w:rsidRPr="009D7DDF">
        <w:rPr>
          <w:noProof/>
        </w:rPr>
        <w:t>7.1.1.</w:t>
      </w:r>
      <w:r>
        <w:rPr>
          <w:rFonts w:eastAsiaTheme="minorEastAsia"/>
          <w:noProof/>
          <w:color w:val="auto"/>
          <w:sz w:val="22"/>
          <w:lang w:val="en-US"/>
        </w:rPr>
        <w:tab/>
      </w:r>
      <w:r>
        <w:rPr>
          <w:noProof/>
        </w:rPr>
        <w:t>Sub-System Architecture</w:t>
      </w:r>
      <w:r>
        <w:rPr>
          <w:noProof/>
        </w:rPr>
        <w:tab/>
      </w:r>
      <w:r>
        <w:rPr>
          <w:noProof/>
        </w:rPr>
        <w:fldChar w:fldCharType="begin"/>
      </w:r>
      <w:r>
        <w:rPr>
          <w:noProof/>
        </w:rPr>
        <w:instrText xml:space="preserve"> PAGEREF _Toc111186861 \h </w:instrText>
      </w:r>
      <w:r>
        <w:rPr>
          <w:noProof/>
        </w:rPr>
      </w:r>
      <w:r>
        <w:rPr>
          <w:noProof/>
        </w:rPr>
        <w:fldChar w:fldCharType="separate"/>
      </w:r>
      <w:r>
        <w:rPr>
          <w:noProof/>
        </w:rPr>
        <w:t>27</w:t>
      </w:r>
      <w:r>
        <w:rPr>
          <w:noProof/>
        </w:rPr>
        <w:fldChar w:fldCharType="end"/>
      </w:r>
    </w:p>
    <w:p w14:paraId="32CFAC19" w14:textId="4A18A7E7" w:rsidR="002E7B14" w:rsidRDefault="002E7B14">
      <w:pPr>
        <w:pStyle w:val="TOC3"/>
        <w:tabs>
          <w:tab w:val="left" w:pos="1134"/>
        </w:tabs>
        <w:rPr>
          <w:rFonts w:eastAsiaTheme="minorEastAsia"/>
          <w:noProof/>
          <w:color w:val="auto"/>
          <w:sz w:val="22"/>
          <w:lang w:val="en-US"/>
        </w:rPr>
      </w:pPr>
      <w:r w:rsidRPr="009D7DDF">
        <w:rPr>
          <w:noProof/>
        </w:rPr>
        <w:t>7.1.2.</w:t>
      </w:r>
      <w:r>
        <w:rPr>
          <w:rFonts w:eastAsiaTheme="minorEastAsia"/>
          <w:noProof/>
          <w:color w:val="auto"/>
          <w:sz w:val="22"/>
          <w:lang w:val="en-US"/>
        </w:rPr>
        <w:tab/>
      </w:r>
      <w:r>
        <w:rPr>
          <w:noProof/>
        </w:rPr>
        <w:t>Tasking Cycle of the MASS</w:t>
      </w:r>
      <w:r>
        <w:rPr>
          <w:noProof/>
        </w:rPr>
        <w:tab/>
      </w:r>
      <w:r>
        <w:rPr>
          <w:noProof/>
        </w:rPr>
        <w:fldChar w:fldCharType="begin"/>
      </w:r>
      <w:r>
        <w:rPr>
          <w:noProof/>
        </w:rPr>
        <w:instrText xml:space="preserve"> PAGEREF _Toc111186862 \h </w:instrText>
      </w:r>
      <w:r>
        <w:rPr>
          <w:noProof/>
        </w:rPr>
      </w:r>
      <w:r>
        <w:rPr>
          <w:noProof/>
        </w:rPr>
        <w:fldChar w:fldCharType="separate"/>
      </w:r>
      <w:r>
        <w:rPr>
          <w:noProof/>
        </w:rPr>
        <w:t>27</w:t>
      </w:r>
      <w:r>
        <w:rPr>
          <w:noProof/>
        </w:rPr>
        <w:fldChar w:fldCharType="end"/>
      </w:r>
    </w:p>
    <w:p w14:paraId="6409FAFE" w14:textId="30C5B65D" w:rsidR="002E7B14" w:rsidRDefault="002E7B14">
      <w:pPr>
        <w:pStyle w:val="TOC3"/>
        <w:tabs>
          <w:tab w:val="left" w:pos="1134"/>
        </w:tabs>
        <w:rPr>
          <w:rFonts w:eastAsiaTheme="minorEastAsia"/>
          <w:noProof/>
          <w:color w:val="auto"/>
          <w:sz w:val="22"/>
          <w:lang w:val="en-US"/>
        </w:rPr>
      </w:pPr>
      <w:r w:rsidRPr="009D7DDF">
        <w:rPr>
          <w:noProof/>
        </w:rPr>
        <w:t>7.1.3.</w:t>
      </w:r>
      <w:r>
        <w:rPr>
          <w:rFonts w:eastAsiaTheme="minorEastAsia"/>
          <w:noProof/>
          <w:color w:val="auto"/>
          <w:sz w:val="22"/>
          <w:lang w:val="en-US"/>
        </w:rPr>
        <w:tab/>
      </w:r>
      <w:r>
        <w:rPr>
          <w:noProof/>
        </w:rPr>
        <w:t>Responsibility of the RCC Operator Within an Operational Hierarchy</w:t>
      </w:r>
      <w:r>
        <w:rPr>
          <w:noProof/>
        </w:rPr>
        <w:tab/>
      </w:r>
      <w:r>
        <w:rPr>
          <w:noProof/>
        </w:rPr>
        <w:fldChar w:fldCharType="begin"/>
      </w:r>
      <w:r>
        <w:rPr>
          <w:noProof/>
        </w:rPr>
        <w:instrText xml:space="preserve"> PAGEREF _Toc111186863 \h </w:instrText>
      </w:r>
      <w:r>
        <w:rPr>
          <w:noProof/>
        </w:rPr>
      </w:r>
      <w:r>
        <w:rPr>
          <w:noProof/>
        </w:rPr>
        <w:fldChar w:fldCharType="separate"/>
      </w:r>
      <w:r>
        <w:rPr>
          <w:noProof/>
        </w:rPr>
        <w:t>27</w:t>
      </w:r>
      <w:r>
        <w:rPr>
          <w:noProof/>
        </w:rPr>
        <w:fldChar w:fldCharType="end"/>
      </w:r>
    </w:p>
    <w:p w14:paraId="6DEEE027" w14:textId="53DA4E39" w:rsidR="002E7B14" w:rsidRDefault="002E7B14">
      <w:pPr>
        <w:pStyle w:val="TOC3"/>
        <w:tabs>
          <w:tab w:val="left" w:pos="1134"/>
        </w:tabs>
        <w:rPr>
          <w:rFonts w:eastAsiaTheme="minorEastAsia"/>
          <w:noProof/>
          <w:color w:val="auto"/>
          <w:sz w:val="22"/>
          <w:lang w:val="en-US"/>
        </w:rPr>
      </w:pPr>
      <w:r w:rsidRPr="009D7DDF">
        <w:rPr>
          <w:noProof/>
        </w:rPr>
        <w:t>7.1.4.</w:t>
      </w:r>
      <w:r>
        <w:rPr>
          <w:rFonts w:eastAsiaTheme="minorEastAsia"/>
          <w:noProof/>
          <w:color w:val="auto"/>
          <w:sz w:val="22"/>
          <w:lang w:val="en-US"/>
        </w:rPr>
        <w:tab/>
      </w:r>
      <w:r>
        <w:rPr>
          <w:noProof/>
        </w:rPr>
        <w:t>Transfer of Mass Control</w:t>
      </w:r>
      <w:r>
        <w:rPr>
          <w:noProof/>
        </w:rPr>
        <w:tab/>
      </w:r>
      <w:r>
        <w:rPr>
          <w:noProof/>
        </w:rPr>
        <w:fldChar w:fldCharType="begin"/>
      </w:r>
      <w:r>
        <w:rPr>
          <w:noProof/>
        </w:rPr>
        <w:instrText xml:space="preserve"> PAGEREF _Toc111186864 \h </w:instrText>
      </w:r>
      <w:r>
        <w:rPr>
          <w:noProof/>
        </w:rPr>
      </w:r>
      <w:r>
        <w:rPr>
          <w:noProof/>
        </w:rPr>
        <w:fldChar w:fldCharType="separate"/>
      </w:r>
      <w:r>
        <w:rPr>
          <w:noProof/>
        </w:rPr>
        <w:t>28</w:t>
      </w:r>
      <w:r>
        <w:rPr>
          <w:noProof/>
        </w:rPr>
        <w:fldChar w:fldCharType="end"/>
      </w:r>
    </w:p>
    <w:p w14:paraId="001A1801" w14:textId="48E97392" w:rsidR="002E7B14" w:rsidRDefault="002E7B14">
      <w:pPr>
        <w:pStyle w:val="TOC3"/>
        <w:tabs>
          <w:tab w:val="left" w:pos="1134"/>
        </w:tabs>
        <w:rPr>
          <w:rFonts w:eastAsiaTheme="minorEastAsia"/>
          <w:noProof/>
          <w:color w:val="auto"/>
          <w:sz w:val="22"/>
          <w:lang w:val="en-US"/>
        </w:rPr>
      </w:pPr>
      <w:r w:rsidRPr="009D7DDF">
        <w:rPr>
          <w:noProof/>
        </w:rPr>
        <w:t>7.1.5.</w:t>
      </w:r>
      <w:r>
        <w:rPr>
          <w:rFonts w:eastAsiaTheme="minorEastAsia"/>
          <w:noProof/>
          <w:color w:val="auto"/>
          <w:sz w:val="22"/>
          <w:lang w:val="en-US"/>
        </w:rPr>
        <w:tab/>
      </w:r>
      <w:r>
        <w:rPr>
          <w:noProof/>
        </w:rPr>
        <w:t>Controlling Mass from an RCC</w:t>
      </w:r>
      <w:r>
        <w:rPr>
          <w:noProof/>
        </w:rPr>
        <w:tab/>
      </w:r>
      <w:r>
        <w:rPr>
          <w:noProof/>
        </w:rPr>
        <w:fldChar w:fldCharType="begin"/>
      </w:r>
      <w:r>
        <w:rPr>
          <w:noProof/>
        </w:rPr>
        <w:instrText xml:space="preserve"> PAGEREF _Toc111186865 \h </w:instrText>
      </w:r>
      <w:r>
        <w:rPr>
          <w:noProof/>
        </w:rPr>
      </w:r>
      <w:r>
        <w:rPr>
          <w:noProof/>
        </w:rPr>
        <w:fldChar w:fldCharType="separate"/>
      </w:r>
      <w:r>
        <w:rPr>
          <w:noProof/>
        </w:rPr>
        <w:t>29</w:t>
      </w:r>
      <w:r>
        <w:rPr>
          <w:noProof/>
        </w:rPr>
        <w:fldChar w:fldCharType="end"/>
      </w:r>
    </w:p>
    <w:p w14:paraId="04179E22" w14:textId="5BDCD343" w:rsidR="002E7B14" w:rsidRDefault="002E7B14">
      <w:pPr>
        <w:pStyle w:val="TOC3"/>
        <w:tabs>
          <w:tab w:val="left" w:pos="1134"/>
        </w:tabs>
        <w:rPr>
          <w:rFonts w:eastAsiaTheme="minorEastAsia"/>
          <w:noProof/>
          <w:color w:val="auto"/>
          <w:sz w:val="22"/>
          <w:lang w:val="en-US"/>
        </w:rPr>
      </w:pPr>
      <w:r w:rsidRPr="009D7DDF">
        <w:rPr>
          <w:noProof/>
        </w:rPr>
        <w:t>7.1.6.</w:t>
      </w:r>
      <w:r>
        <w:rPr>
          <w:rFonts w:eastAsiaTheme="minorEastAsia"/>
          <w:noProof/>
          <w:color w:val="auto"/>
          <w:sz w:val="22"/>
          <w:lang w:val="en-US"/>
        </w:rPr>
        <w:tab/>
      </w:r>
      <w:r>
        <w:rPr>
          <w:noProof/>
        </w:rPr>
        <w:t>Relationship Between Autonomy Levels of Control and RCC</w:t>
      </w:r>
      <w:r>
        <w:rPr>
          <w:noProof/>
        </w:rPr>
        <w:tab/>
      </w:r>
      <w:r>
        <w:rPr>
          <w:noProof/>
        </w:rPr>
        <w:fldChar w:fldCharType="begin"/>
      </w:r>
      <w:r>
        <w:rPr>
          <w:noProof/>
        </w:rPr>
        <w:instrText xml:space="preserve"> PAGEREF _Toc111186866 \h </w:instrText>
      </w:r>
      <w:r>
        <w:rPr>
          <w:noProof/>
        </w:rPr>
      </w:r>
      <w:r>
        <w:rPr>
          <w:noProof/>
        </w:rPr>
        <w:fldChar w:fldCharType="separate"/>
      </w:r>
      <w:r>
        <w:rPr>
          <w:noProof/>
        </w:rPr>
        <w:t>30</w:t>
      </w:r>
      <w:r>
        <w:rPr>
          <w:noProof/>
        </w:rPr>
        <w:fldChar w:fldCharType="end"/>
      </w:r>
    </w:p>
    <w:p w14:paraId="191A2192" w14:textId="035D2BA3" w:rsidR="002E7B14" w:rsidRDefault="002E7B14">
      <w:pPr>
        <w:pStyle w:val="TOC3"/>
        <w:tabs>
          <w:tab w:val="left" w:pos="1134"/>
        </w:tabs>
        <w:rPr>
          <w:rFonts w:eastAsiaTheme="minorEastAsia"/>
          <w:noProof/>
          <w:color w:val="auto"/>
          <w:sz w:val="22"/>
          <w:lang w:val="en-US"/>
        </w:rPr>
      </w:pPr>
      <w:r w:rsidRPr="009D7DDF">
        <w:rPr>
          <w:noProof/>
        </w:rPr>
        <w:t>7.1.7.</w:t>
      </w:r>
      <w:r>
        <w:rPr>
          <w:rFonts w:eastAsiaTheme="minorEastAsia"/>
          <w:noProof/>
          <w:color w:val="auto"/>
          <w:sz w:val="22"/>
          <w:lang w:val="en-US"/>
        </w:rPr>
        <w:tab/>
      </w:r>
      <w:r>
        <w:rPr>
          <w:noProof/>
        </w:rPr>
        <w:t>Suggested RCC Operational Requirements</w:t>
      </w:r>
      <w:r>
        <w:rPr>
          <w:noProof/>
        </w:rPr>
        <w:tab/>
      </w:r>
      <w:r>
        <w:rPr>
          <w:noProof/>
        </w:rPr>
        <w:fldChar w:fldCharType="begin"/>
      </w:r>
      <w:r>
        <w:rPr>
          <w:noProof/>
        </w:rPr>
        <w:instrText xml:space="preserve"> PAGEREF _Toc111186867 \h </w:instrText>
      </w:r>
      <w:r>
        <w:rPr>
          <w:noProof/>
        </w:rPr>
      </w:r>
      <w:r>
        <w:rPr>
          <w:noProof/>
        </w:rPr>
        <w:fldChar w:fldCharType="separate"/>
      </w:r>
      <w:r>
        <w:rPr>
          <w:noProof/>
        </w:rPr>
        <w:t>30</w:t>
      </w:r>
      <w:r>
        <w:rPr>
          <w:noProof/>
        </w:rPr>
        <w:fldChar w:fldCharType="end"/>
      </w:r>
    </w:p>
    <w:p w14:paraId="1A86AE20" w14:textId="6108D0CF" w:rsidR="002E7B14" w:rsidRDefault="002E7B14">
      <w:pPr>
        <w:pStyle w:val="TOC3"/>
        <w:tabs>
          <w:tab w:val="left" w:pos="1134"/>
        </w:tabs>
        <w:rPr>
          <w:rFonts w:eastAsiaTheme="minorEastAsia"/>
          <w:noProof/>
          <w:color w:val="auto"/>
          <w:sz w:val="22"/>
          <w:lang w:val="en-US"/>
        </w:rPr>
      </w:pPr>
      <w:r w:rsidRPr="009D7DDF">
        <w:rPr>
          <w:noProof/>
        </w:rPr>
        <w:t>7.1.8.</w:t>
      </w:r>
      <w:r>
        <w:rPr>
          <w:rFonts w:eastAsiaTheme="minorEastAsia"/>
          <w:noProof/>
          <w:color w:val="auto"/>
          <w:sz w:val="22"/>
          <w:lang w:val="en-US"/>
        </w:rPr>
        <w:tab/>
      </w:r>
      <w:r>
        <w:rPr>
          <w:noProof/>
        </w:rPr>
        <w:t>Working Within Pilotage Waters</w:t>
      </w:r>
      <w:r>
        <w:rPr>
          <w:noProof/>
        </w:rPr>
        <w:tab/>
      </w:r>
      <w:r>
        <w:rPr>
          <w:noProof/>
        </w:rPr>
        <w:fldChar w:fldCharType="begin"/>
      </w:r>
      <w:r>
        <w:rPr>
          <w:noProof/>
        </w:rPr>
        <w:instrText xml:space="preserve"> PAGEREF _Toc111186868 \h </w:instrText>
      </w:r>
      <w:r>
        <w:rPr>
          <w:noProof/>
        </w:rPr>
      </w:r>
      <w:r>
        <w:rPr>
          <w:noProof/>
        </w:rPr>
        <w:fldChar w:fldCharType="separate"/>
      </w:r>
      <w:r>
        <w:rPr>
          <w:noProof/>
        </w:rPr>
        <w:t>31</w:t>
      </w:r>
      <w:r>
        <w:rPr>
          <w:noProof/>
        </w:rPr>
        <w:fldChar w:fldCharType="end"/>
      </w:r>
    </w:p>
    <w:p w14:paraId="3BD2CB3E" w14:textId="0799636F" w:rsidR="002E7B14" w:rsidRDefault="002E7B14">
      <w:pPr>
        <w:pStyle w:val="TOC3"/>
        <w:tabs>
          <w:tab w:val="left" w:pos="1134"/>
        </w:tabs>
        <w:rPr>
          <w:rFonts w:eastAsiaTheme="minorEastAsia"/>
          <w:noProof/>
          <w:color w:val="auto"/>
          <w:sz w:val="22"/>
          <w:lang w:val="en-US"/>
        </w:rPr>
      </w:pPr>
      <w:r w:rsidRPr="009D7DDF">
        <w:rPr>
          <w:noProof/>
        </w:rPr>
        <w:t>7.1.9.</w:t>
      </w:r>
      <w:r>
        <w:rPr>
          <w:rFonts w:eastAsiaTheme="minorEastAsia"/>
          <w:noProof/>
          <w:color w:val="auto"/>
          <w:sz w:val="22"/>
          <w:lang w:val="en-US"/>
        </w:rPr>
        <w:tab/>
      </w:r>
      <w:r>
        <w:rPr>
          <w:noProof/>
        </w:rPr>
        <w:t>Managing RCC Workforce Wellbeing</w:t>
      </w:r>
      <w:r>
        <w:rPr>
          <w:noProof/>
        </w:rPr>
        <w:tab/>
      </w:r>
      <w:r>
        <w:rPr>
          <w:noProof/>
        </w:rPr>
        <w:fldChar w:fldCharType="begin"/>
      </w:r>
      <w:r>
        <w:rPr>
          <w:noProof/>
        </w:rPr>
        <w:instrText xml:space="preserve"> PAGEREF _Toc111186869 \h </w:instrText>
      </w:r>
      <w:r>
        <w:rPr>
          <w:noProof/>
        </w:rPr>
      </w:r>
      <w:r>
        <w:rPr>
          <w:noProof/>
        </w:rPr>
        <w:fldChar w:fldCharType="separate"/>
      </w:r>
      <w:r>
        <w:rPr>
          <w:noProof/>
        </w:rPr>
        <w:t>31</w:t>
      </w:r>
      <w:r>
        <w:rPr>
          <w:noProof/>
        </w:rPr>
        <w:fldChar w:fldCharType="end"/>
      </w:r>
    </w:p>
    <w:p w14:paraId="20CBE1E7" w14:textId="2A2D523A" w:rsidR="002E7B14" w:rsidRDefault="002E7B14">
      <w:pPr>
        <w:pStyle w:val="TOC2"/>
        <w:rPr>
          <w:rFonts w:eastAsiaTheme="minorEastAsia"/>
          <w:color w:val="auto"/>
          <w:lang w:val="en-US"/>
        </w:rPr>
      </w:pPr>
      <w:r w:rsidRPr="009D7DDF">
        <w:t>7.2.</w:t>
      </w:r>
      <w:r>
        <w:rPr>
          <w:rFonts w:eastAsiaTheme="minorEastAsia"/>
          <w:color w:val="auto"/>
          <w:lang w:val="en-US"/>
        </w:rPr>
        <w:tab/>
      </w:r>
      <w:r w:rsidRPr="009D7DDF">
        <w:t>MASS interaction</w:t>
      </w:r>
      <w:r>
        <w:tab/>
      </w:r>
      <w:r>
        <w:fldChar w:fldCharType="begin"/>
      </w:r>
      <w:r>
        <w:instrText xml:space="preserve"> PAGEREF _Toc111186870 \h </w:instrText>
      </w:r>
      <w:r>
        <w:fldChar w:fldCharType="separate"/>
      </w:r>
      <w:r>
        <w:t>32</w:t>
      </w:r>
      <w:r>
        <w:fldChar w:fldCharType="end"/>
      </w:r>
    </w:p>
    <w:p w14:paraId="48A62AF1" w14:textId="1D06F4B8" w:rsidR="002E7B14" w:rsidRDefault="002E7B14">
      <w:pPr>
        <w:pStyle w:val="TOC2"/>
        <w:rPr>
          <w:rFonts w:eastAsiaTheme="minorEastAsia"/>
          <w:color w:val="auto"/>
          <w:lang w:val="en-US"/>
        </w:rPr>
      </w:pPr>
      <w:r w:rsidRPr="009D7DDF">
        <w:t>7.3.</w:t>
      </w:r>
      <w:r>
        <w:rPr>
          <w:rFonts w:eastAsiaTheme="minorEastAsia"/>
          <w:color w:val="auto"/>
          <w:lang w:val="en-US"/>
        </w:rPr>
        <w:tab/>
      </w:r>
      <w:r w:rsidRPr="009D7DDF">
        <w:t>Rendering assistance</w:t>
      </w:r>
      <w:r>
        <w:tab/>
      </w:r>
      <w:r>
        <w:fldChar w:fldCharType="begin"/>
      </w:r>
      <w:r>
        <w:instrText xml:space="preserve"> PAGEREF _Toc111186871 \h </w:instrText>
      </w:r>
      <w:r>
        <w:fldChar w:fldCharType="separate"/>
      </w:r>
      <w:r>
        <w:t>33</w:t>
      </w:r>
      <w:r>
        <w:fldChar w:fldCharType="end"/>
      </w:r>
    </w:p>
    <w:p w14:paraId="29CA3917" w14:textId="68081BBD" w:rsidR="002E7B14" w:rsidRDefault="002E7B14">
      <w:pPr>
        <w:pStyle w:val="TOC3"/>
        <w:tabs>
          <w:tab w:val="left" w:pos="1134"/>
        </w:tabs>
        <w:rPr>
          <w:rFonts w:eastAsiaTheme="minorEastAsia"/>
          <w:noProof/>
          <w:color w:val="auto"/>
          <w:sz w:val="22"/>
          <w:lang w:val="en-US"/>
        </w:rPr>
      </w:pPr>
      <w:r w:rsidRPr="009D7DDF">
        <w:rPr>
          <w:noProof/>
        </w:rPr>
        <w:t>7.3.1.</w:t>
      </w:r>
      <w:r>
        <w:rPr>
          <w:rFonts w:eastAsiaTheme="minorEastAsia"/>
          <w:noProof/>
          <w:color w:val="auto"/>
          <w:sz w:val="22"/>
          <w:lang w:val="en-US"/>
        </w:rPr>
        <w:tab/>
      </w:r>
      <w:r>
        <w:rPr>
          <w:noProof/>
        </w:rPr>
        <w:t>Requirements of International Law</w:t>
      </w:r>
      <w:r>
        <w:rPr>
          <w:noProof/>
        </w:rPr>
        <w:tab/>
      </w:r>
      <w:r>
        <w:rPr>
          <w:noProof/>
        </w:rPr>
        <w:fldChar w:fldCharType="begin"/>
      </w:r>
      <w:r>
        <w:rPr>
          <w:noProof/>
        </w:rPr>
        <w:instrText xml:space="preserve"> PAGEREF _Toc111186872 \h </w:instrText>
      </w:r>
      <w:r>
        <w:rPr>
          <w:noProof/>
        </w:rPr>
      </w:r>
      <w:r>
        <w:rPr>
          <w:noProof/>
        </w:rPr>
        <w:fldChar w:fldCharType="separate"/>
      </w:r>
      <w:r>
        <w:rPr>
          <w:noProof/>
        </w:rPr>
        <w:t>33</w:t>
      </w:r>
      <w:r>
        <w:rPr>
          <w:noProof/>
        </w:rPr>
        <w:fldChar w:fldCharType="end"/>
      </w:r>
    </w:p>
    <w:p w14:paraId="4DFD0384" w14:textId="5A9263C1" w:rsidR="002E7B14" w:rsidRDefault="002E7B14">
      <w:pPr>
        <w:pStyle w:val="TOC3"/>
        <w:tabs>
          <w:tab w:val="left" w:pos="1134"/>
        </w:tabs>
        <w:rPr>
          <w:rFonts w:eastAsiaTheme="minorEastAsia"/>
          <w:noProof/>
          <w:color w:val="auto"/>
          <w:sz w:val="22"/>
          <w:lang w:val="en-US"/>
        </w:rPr>
      </w:pPr>
      <w:r w:rsidRPr="009D7DDF">
        <w:rPr>
          <w:noProof/>
        </w:rPr>
        <w:t>7.3.2.</w:t>
      </w:r>
      <w:r>
        <w:rPr>
          <w:rFonts w:eastAsiaTheme="minorEastAsia"/>
          <w:noProof/>
          <w:color w:val="auto"/>
          <w:sz w:val="22"/>
          <w:lang w:val="en-US"/>
        </w:rPr>
        <w:tab/>
      </w:r>
      <w:r>
        <w:rPr>
          <w:noProof/>
        </w:rPr>
        <w:t>Applicability to Mass Operations</w:t>
      </w:r>
      <w:r>
        <w:rPr>
          <w:noProof/>
        </w:rPr>
        <w:tab/>
      </w:r>
      <w:r>
        <w:rPr>
          <w:noProof/>
        </w:rPr>
        <w:fldChar w:fldCharType="begin"/>
      </w:r>
      <w:r>
        <w:rPr>
          <w:noProof/>
        </w:rPr>
        <w:instrText xml:space="preserve"> PAGEREF _Toc111186873 \h </w:instrText>
      </w:r>
      <w:r>
        <w:rPr>
          <w:noProof/>
        </w:rPr>
      </w:r>
      <w:r>
        <w:rPr>
          <w:noProof/>
        </w:rPr>
        <w:fldChar w:fldCharType="separate"/>
      </w:r>
      <w:r>
        <w:rPr>
          <w:noProof/>
        </w:rPr>
        <w:t>33</w:t>
      </w:r>
      <w:r>
        <w:rPr>
          <w:noProof/>
        </w:rPr>
        <w:fldChar w:fldCharType="end"/>
      </w:r>
    </w:p>
    <w:p w14:paraId="7E7CC8D3" w14:textId="409A8449" w:rsidR="002E7B14" w:rsidRDefault="002E7B14">
      <w:pPr>
        <w:pStyle w:val="TOC3"/>
        <w:tabs>
          <w:tab w:val="left" w:pos="1134"/>
        </w:tabs>
        <w:rPr>
          <w:rFonts w:eastAsiaTheme="minorEastAsia"/>
          <w:noProof/>
          <w:color w:val="auto"/>
          <w:sz w:val="22"/>
          <w:lang w:val="en-US"/>
        </w:rPr>
      </w:pPr>
      <w:r w:rsidRPr="009D7DDF">
        <w:rPr>
          <w:noProof/>
        </w:rPr>
        <w:t>7.3.3.</w:t>
      </w:r>
      <w:r>
        <w:rPr>
          <w:rFonts w:eastAsiaTheme="minorEastAsia"/>
          <w:noProof/>
          <w:color w:val="auto"/>
          <w:sz w:val="22"/>
          <w:lang w:val="en-US"/>
        </w:rPr>
        <w:tab/>
      </w:r>
      <w:r>
        <w:rPr>
          <w:noProof/>
        </w:rPr>
        <w:t>MASS Remote Controller Task Requirements</w:t>
      </w:r>
      <w:r>
        <w:rPr>
          <w:noProof/>
        </w:rPr>
        <w:tab/>
      </w:r>
      <w:r>
        <w:rPr>
          <w:noProof/>
        </w:rPr>
        <w:fldChar w:fldCharType="begin"/>
      </w:r>
      <w:r>
        <w:rPr>
          <w:noProof/>
        </w:rPr>
        <w:instrText xml:space="preserve"> PAGEREF _Toc111186874 \h </w:instrText>
      </w:r>
      <w:r>
        <w:rPr>
          <w:noProof/>
        </w:rPr>
      </w:r>
      <w:r>
        <w:rPr>
          <w:noProof/>
        </w:rPr>
        <w:fldChar w:fldCharType="separate"/>
      </w:r>
      <w:r>
        <w:rPr>
          <w:noProof/>
        </w:rPr>
        <w:t>33</w:t>
      </w:r>
      <w:r>
        <w:rPr>
          <w:noProof/>
        </w:rPr>
        <w:fldChar w:fldCharType="end"/>
      </w:r>
    </w:p>
    <w:p w14:paraId="143139BF" w14:textId="35216133" w:rsidR="002E7B14" w:rsidRDefault="002E7B14">
      <w:pPr>
        <w:pStyle w:val="TOC2"/>
        <w:rPr>
          <w:rFonts w:eastAsiaTheme="minorEastAsia"/>
          <w:color w:val="auto"/>
          <w:lang w:val="en-US"/>
        </w:rPr>
      </w:pPr>
      <w:r w:rsidRPr="009D7DDF">
        <w:t>7.4.</w:t>
      </w:r>
      <w:r>
        <w:rPr>
          <w:rFonts w:eastAsiaTheme="minorEastAsia"/>
          <w:color w:val="auto"/>
          <w:lang w:val="en-US"/>
        </w:rPr>
        <w:tab/>
      </w:r>
      <w:r w:rsidRPr="009D7DDF">
        <w:t>Salvage and Towage</w:t>
      </w:r>
      <w:r>
        <w:tab/>
      </w:r>
      <w:r>
        <w:fldChar w:fldCharType="begin"/>
      </w:r>
      <w:r>
        <w:instrText xml:space="preserve"> PAGEREF _Toc111186875 \h </w:instrText>
      </w:r>
      <w:r>
        <w:fldChar w:fldCharType="separate"/>
      </w:r>
      <w:r>
        <w:t>34</w:t>
      </w:r>
      <w:r>
        <w:fldChar w:fldCharType="end"/>
      </w:r>
    </w:p>
    <w:p w14:paraId="3F8107DD" w14:textId="5D9CF182" w:rsidR="002E7B14" w:rsidRDefault="002E7B14">
      <w:pPr>
        <w:pStyle w:val="TOC1"/>
        <w:rPr>
          <w:rFonts w:eastAsiaTheme="minorEastAsia"/>
          <w:b w:val="0"/>
          <w:caps w:val="0"/>
          <w:color w:val="auto"/>
          <w:lang w:val="en-US"/>
        </w:rPr>
      </w:pPr>
      <w:r w:rsidRPr="009D7DDF">
        <w:rPr>
          <w:caps w:val="0"/>
        </w:rPr>
        <w:t>8.</w:t>
      </w:r>
      <w:r>
        <w:rPr>
          <w:rFonts w:eastAsiaTheme="minorEastAsia"/>
          <w:b w:val="0"/>
          <w:caps w:val="0"/>
          <w:color w:val="auto"/>
          <w:lang w:val="en-US"/>
        </w:rPr>
        <w:tab/>
      </w:r>
      <w:r w:rsidRPr="009D7DDF">
        <w:rPr>
          <w:caps w:val="0"/>
        </w:rPr>
        <w:t>Considerations for Provision of MAtoN in a Mass Environment</w:t>
      </w:r>
      <w:r>
        <w:tab/>
      </w:r>
      <w:r>
        <w:fldChar w:fldCharType="begin"/>
      </w:r>
      <w:r>
        <w:instrText xml:space="preserve"> PAGEREF _Toc111186876 \h </w:instrText>
      </w:r>
      <w:r>
        <w:fldChar w:fldCharType="separate"/>
      </w:r>
      <w:r>
        <w:t>34</w:t>
      </w:r>
      <w:r>
        <w:fldChar w:fldCharType="end"/>
      </w:r>
    </w:p>
    <w:p w14:paraId="54177AF5" w14:textId="17E20567" w:rsidR="002E7B14" w:rsidRDefault="002E7B14">
      <w:pPr>
        <w:pStyle w:val="TOC2"/>
        <w:rPr>
          <w:rFonts w:eastAsiaTheme="minorEastAsia"/>
          <w:color w:val="auto"/>
          <w:lang w:val="en-US"/>
        </w:rPr>
      </w:pPr>
      <w:r w:rsidRPr="009D7DDF">
        <w:t>8.1.</w:t>
      </w:r>
      <w:r>
        <w:rPr>
          <w:rFonts w:eastAsiaTheme="minorEastAsia"/>
          <w:color w:val="auto"/>
          <w:lang w:val="en-US"/>
        </w:rPr>
        <w:tab/>
      </w:r>
      <w:r w:rsidRPr="009D7DDF">
        <w:t>Delivery of AtoN for MASS Environment</w:t>
      </w:r>
      <w:r>
        <w:tab/>
      </w:r>
      <w:r>
        <w:fldChar w:fldCharType="begin"/>
      </w:r>
      <w:r>
        <w:instrText xml:space="preserve"> PAGEREF _Toc111186877 \h </w:instrText>
      </w:r>
      <w:r>
        <w:fldChar w:fldCharType="separate"/>
      </w:r>
      <w:r>
        <w:t>34</w:t>
      </w:r>
      <w:r>
        <w:fldChar w:fldCharType="end"/>
      </w:r>
    </w:p>
    <w:p w14:paraId="23D4E265" w14:textId="5191547E" w:rsidR="002E7B14" w:rsidRDefault="002E7B14">
      <w:pPr>
        <w:pStyle w:val="TOC2"/>
        <w:rPr>
          <w:rFonts w:eastAsiaTheme="minorEastAsia"/>
          <w:color w:val="auto"/>
          <w:lang w:val="en-US"/>
        </w:rPr>
      </w:pPr>
      <w:r w:rsidRPr="009D7DDF">
        <w:t>8.2.</w:t>
      </w:r>
      <w:r>
        <w:rPr>
          <w:rFonts w:eastAsiaTheme="minorEastAsia"/>
          <w:color w:val="auto"/>
          <w:lang w:val="en-US"/>
        </w:rPr>
        <w:tab/>
      </w:r>
      <w:r w:rsidRPr="009D7DDF">
        <w:t>[other?]</w:t>
      </w:r>
      <w:r>
        <w:tab/>
      </w:r>
      <w:r>
        <w:fldChar w:fldCharType="begin"/>
      </w:r>
      <w:r>
        <w:instrText xml:space="preserve"> PAGEREF _Toc111186878 \h </w:instrText>
      </w:r>
      <w:r>
        <w:fldChar w:fldCharType="separate"/>
      </w:r>
      <w:r>
        <w:t>35</w:t>
      </w:r>
      <w:r>
        <w:fldChar w:fldCharType="end"/>
      </w:r>
    </w:p>
    <w:p w14:paraId="38FE0AEB" w14:textId="5836040D" w:rsidR="002E7B14" w:rsidRDefault="002E7B14">
      <w:pPr>
        <w:pStyle w:val="TOC1"/>
        <w:rPr>
          <w:rFonts w:eastAsiaTheme="minorEastAsia"/>
          <w:b w:val="0"/>
          <w:caps w:val="0"/>
          <w:color w:val="auto"/>
          <w:lang w:val="en-US"/>
        </w:rPr>
      </w:pPr>
      <w:r w:rsidRPr="009D7DDF">
        <w:rPr>
          <w:caps w:val="0"/>
        </w:rPr>
        <w:t>9.</w:t>
      </w:r>
      <w:r>
        <w:rPr>
          <w:rFonts w:eastAsiaTheme="minorEastAsia"/>
          <w:b w:val="0"/>
          <w:caps w:val="0"/>
          <w:color w:val="auto"/>
          <w:lang w:val="en-US"/>
        </w:rPr>
        <w:tab/>
      </w:r>
      <w:r w:rsidRPr="009D7DDF">
        <w:rPr>
          <w:caps w:val="0"/>
        </w:rPr>
        <w:t>Considerations for Provision of VTS in a MASS Environment</w:t>
      </w:r>
      <w:r>
        <w:tab/>
      </w:r>
      <w:r>
        <w:fldChar w:fldCharType="begin"/>
      </w:r>
      <w:r>
        <w:instrText xml:space="preserve"> PAGEREF _Toc111186879 \h </w:instrText>
      </w:r>
      <w:r>
        <w:fldChar w:fldCharType="separate"/>
      </w:r>
      <w:r>
        <w:t>35</w:t>
      </w:r>
      <w:r>
        <w:fldChar w:fldCharType="end"/>
      </w:r>
    </w:p>
    <w:p w14:paraId="04F5A521" w14:textId="463A7C6E" w:rsidR="002E7B14" w:rsidRDefault="002E7B14">
      <w:pPr>
        <w:pStyle w:val="TOC2"/>
        <w:rPr>
          <w:rFonts w:eastAsiaTheme="minorEastAsia"/>
          <w:color w:val="auto"/>
          <w:lang w:val="en-US"/>
        </w:rPr>
      </w:pPr>
      <w:r w:rsidRPr="009D7DDF">
        <w:t>9.1.</w:t>
      </w:r>
      <w:r>
        <w:rPr>
          <w:rFonts w:eastAsiaTheme="minorEastAsia"/>
          <w:color w:val="auto"/>
          <w:lang w:val="en-US"/>
        </w:rPr>
        <w:tab/>
      </w:r>
      <w:r w:rsidRPr="009D7DDF">
        <w:t>[from VTS Committee]</w:t>
      </w:r>
      <w:r>
        <w:tab/>
      </w:r>
      <w:r>
        <w:fldChar w:fldCharType="begin"/>
      </w:r>
      <w:r>
        <w:instrText xml:space="preserve"> PAGEREF _Toc111186880 \h </w:instrText>
      </w:r>
      <w:r>
        <w:fldChar w:fldCharType="separate"/>
      </w:r>
      <w:r>
        <w:t>35</w:t>
      </w:r>
      <w:r>
        <w:fldChar w:fldCharType="end"/>
      </w:r>
    </w:p>
    <w:p w14:paraId="5ECC889A" w14:textId="4491AB34" w:rsidR="002E7B14" w:rsidRDefault="002E7B14">
      <w:pPr>
        <w:pStyle w:val="TOC2"/>
        <w:rPr>
          <w:rFonts w:eastAsiaTheme="minorEastAsia"/>
          <w:color w:val="auto"/>
          <w:lang w:val="en-US"/>
        </w:rPr>
      </w:pPr>
      <w:r w:rsidRPr="009D7DDF">
        <w:t>9.2.</w:t>
      </w:r>
      <w:r>
        <w:tab/>
      </w:r>
      <w:r>
        <w:fldChar w:fldCharType="begin"/>
      </w:r>
      <w:r>
        <w:instrText xml:space="preserve"> PAGEREF _Toc111186881 \h </w:instrText>
      </w:r>
      <w:r>
        <w:fldChar w:fldCharType="separate"/>
      </w:r>
      <w:r>
        <w:t>35</w:t>
      </w:r>
      <w:r>
        <w:fldChar w:fldCharType="end"/>
      </w:r>
    </w:p>
    <w:p w14:paraId="67A15CD3" w14:textId="43C7DD85" w:rsidR="002E7B14" w:rsidRDefault="002E7B14">
      <w:pPr>
        <w:pStyle w:val="TOC1"/>
        <w:rPr>
          <w:rFonts w:eastAsiaTheme="minorEastAsia"/>
          <w:b w:val="0"/>
          <w:caps w:val="0"/>
          <w:color w:val="auto"/>
          <w:lang w:val="en-US"/>
        </w:rPr>
      </w:pPr>
      <w:r w:rsidRPr="009D7DDF">
        <w:rPr>
          <w:caps w:val="0"/>
        </w:rPr>
        <w:t>10.</w:t>
      </w:r>
      <w:r>
        <w:rPr>
          <w:rFonts w:eastAsiaTheme="minorEastAsia"/>
          <w:b w:val="0"/>
          <w:caps w:val="0"/>
          <w:color w:val="auto"/>
          <w:lang w:val="en-US"/>
        </w:rPr>
        <w:tab/>
      </w:r>
      <w:r w:rsidRPr="009D7DDF">
        <w:rPr>
          <w:caps w:val="0"/>
        </w:rPr>
        <w:t>Implications of MASS and IALA Committees</w:t>
      </w:r>
      <w:r>
        <w:tab/>
      </w:r>
      <w:r>
        <w:fldChar w:fldCharType="begin"/>
      </w:r>
      <w:r>
        <w:instrText xml:space="preserve"> PAGEREF _Toc111186882 \h </w:instrText>
      </w:r>
      <w:r>
        <w:fldChar w:fldCharType="separate"/>
      </w:r>
      <w:r>
        <w:t>35</w:t>
      </w:r>
      <w:r>
        <w:fldChar w:fldCharType="end"/>
      </w:r>
    </w:p>
    <w:p w14:paraId="34730589" w14:textId="3225B729" w:rsidR="002E7B14" w:rsidRDefault="002E7B14">
      <w:pPr>
        <w:pStyle w:val="TOC1"/>
        <w:rPr>
          <w:rFonts w:eastAsiaTheme="minorEastAsia"/>
          <w:b w:val="0"/>
          <w:caps w:val="0"/>
          <w:color w:val="auto"/>
          <w:lang w:val="en-US"/>
        </w:rPr>
      </w:pPr>
      <w:r w:rsidRPr="009D7DDF">
        <w:rPr>
          <w:caps w:val="0"/>
        </w:rPr>
        <w:t>11.</w:t>
      </w:r>
      <w:r>
        <w:rPr>
          <w:rFonts w:eastAsiaTheme="minorEastAsia"/>
          <w:b w:val="0"/>
          <w:caps w:val="0"/>
          <w:color w:val="auto"/>
          <w:lang w:val="en-US"/>
        </w:rPr>
        <w:tab/>
      </w:r>
      <w:r w:rsidRPr="009D7DDF">
        <w:rPr>
          <w:caps w:val="0"/>
        </w:rPr>
        <w:t>MASS and IHO</w:t>
      </w:r>
      <w:r>
        <w:tab/>
      </w:r>
      <w:r>
        <w:fldChar w:fldCharType="begin"/>
      </w:r>
      <w:r>
        <w:instrText xml:space="preserve"> PAGEREF _Toc111186883 \h </w:instrText>
      </w:r>
      <w:r>
        <w:fldChar w:fldCharType="separate"/>
      </w:r>
      <w:r>
        <w:t>35</w:t>
      </w:r>
      <w:r>
        <w:fldChar w:fldCharType="end"/>
      </w:r>
    </w:p>
    <w:p w14:paraId="3BA82E6A" w14:textId="589C43B0" w:rsidR="002E7B14" w:rsidRDefault="002E7B14">
      <w:pPr>
        <w:pStyle w:val="TOC1"/>
        <w:rPr>
          <w:rFonts w:eastAsiaTheme="minorEastAsia"/>
          <w:b w:val="0"/>
          <w:caps w:val="0"/>
          <w:color w:val="auto"/>
          <w:lang w:val="en-US"/>
        </w:rPr>
      </w:pPr>
      <w:r w:rsidRPr="009D7DDF">
        <w:rPr>
          <w:caps w:val="0"/>
        </w:rPr>
        <w:t>12.</w:t>
      </w:r>
      <w:r>
        <w:rPr>
          <w:rFonts w:eastAsiaTheme="minorEastAsia"/>
          <w:b w:val="0"/>
          <w:caps w:val="0"/>
          <w:color w:val="auto"/>
          <w:lang w:val="en-US"/>
        </w:rPr>
        <w:tab/>
      </w:r>
      <w:r w:rsidRPr="009D7DDF">
        <w:rPr>
          <w:caps w:val="0"/>
        </w:rPr>
        <w:t>[other?]</w:t>
      </w:r>
      <w:r>
        <w:tab/>
      </w:r>
      <w:r>
        <w:fldChar w:fldCharType="begin"/>
      </w:r>
      <w:r>
        <w:instrText xml:space="preserve"> PAGEREF _Toc111186884 \h </w:instrText>
      </w:r>
      <w:r>
        <w:fldChar w:fldCharType="separate"/>
      </w:r>
      <w:r>
        <w:t>35</w:t>
      </w:r>
      <w:r>
        <w:fldChar w:fldCharType="end"/>
      </w:r>
    </w:p>
    <w:p w14:paraId="3E096396" w14:textId="22404035" w:rsidR="002E7B14" w:rsidRDefault="002E7B14">
      <w:pPr>
        <w:pStyle w:val="TOC1"/>
        <w:rPr>
          <w:rFonts w:eastAsiaTheme="minorEastAsia"/>
          <w:b w:val="0"/>
          <w:caps w:val="0"/>
          <w:color w:val="auto"/>
          <w:lang w:val="en-US"/>
        </w:rPr>
      </w:pPr>
      <w:r w:rsidRPr="009D7DDF">
        <w:rPr>
          <w:caps w:val="0"/>
        </w:rPr>
        <w:t>13.</w:t>
      </w:r>
      <w:r>
        <w:rPr>
          <w:rFonts w:eastAsiaTheme="minorEastAsia"/>
          <w:b w:val="0"/>
          <w:caps w:val="0"/>
          <w:color w:val="auto"/>
          <w:lang w:val="en-US"/>
        </w:rPr>
        <w:tab/>
      </w:r>
      <w:r w:rsidRPr="009D7DDF">
        <w:rPr>
          <w:caps w:val="0"/>
        </w:rPr>
        <w:t>DEFINITIONS</w:t>
      </w:r>
      <w:r>
        <w:tab/>
      </w:r>
      <w:r>
        <w:fldChar w:fldCharType="begin"/>
      </w:r>
      <w:r>
        <w:instrText xml:space="preserve"> PAGEREF _Toc111186885 \h </w:instrText>
      </w:r>
      <w:r>
        <w:fldChar w:fldCharType="separate"/>
      </w:r>
      <w:r>
        <w:t>35</w:t>
      </w:r>
      <w:r>
        <w:fldChar w:fldCharType="end"/>
      </w:r>
    </w:p>
    <w:p w14:paraId="093E4B7C" w14:textId="60465902" w:rsidR="002E7B14" w:rsidRDefault="002E7B14">
      <w:pPr>
        <w:pStyle w:val="TOC1"/>
        <w:rPr>
          <w:rFonts w:eastAsiaTheme="minorEastAsia"/>
          <w:b w:val="0"/>
          <w:caps w:val="0"/>
          <w:color w:val="auto"/>
          <w:lang w:val="en-US"/>
        </w:rPr>
      </w:pPr>
      <w:r w:rsidRPr="009D7DDF">
        <w:t>14.</w:t>
      </w:r>
      <w:r>
        <w:rPr>
          <w:rFonts w:eastAsiaTheme="minorEastAsia"/>
          <w:b w:val="0"/>
          <w:caps w:val="0"/>
          <w:color w:val="auto"/>
          <w:lang w:val="en-US"/>
        </w:rPr>
        <w:tab/>
      </w:r>
      <w:r>
        <w:t>abbreviations</w:t>
      </w:r>
      <w:r>
        <w:tab/>
      </w:r>
      <w:r>
        <w:fldChar w:fldCharType="begin"/>
      </w:r>
      <w:r>
        <w:instrText xml:space="preserve"> PAGEREF _Toc111186886 \h </w:instrText>
      </w:r>
      <w:r>
        <w:fldChar w:fldCharType="separate"/>
      </w:r>
      <w:r>
        <w:t>35</w:t>
      </w:r>
      <w:r>
        <w:fldChar w:fldCharType="end"/>
      </w:r>
    </w:p>
    <w:p w14:paraId="35E28D4B" w14:textId="7FD2E929" w:rsidR="002E7B14" w:rsidRDefault="002E7B14">
      <w:pPr>
        <w:pStyle w:val="TOC1"/>
        <w:rPr>
          <w:rFonts w:eastAsiaTheme="minorEastAsia"/>
          <w:b w:val="0"/>
          <w:caps w:val="0"/>
          <w:color w:val="auto"/>
          <w:lang w:val="en-US"/>
        </w:rPr>
      </w:pPr>
      <w:r w:rsidRPr="009D7DDF">
        <w:t>15.</w:t>
      </w:r>
      <w:r>
        <w:rPr>
          <w:rFonts w:eastAsiaTheme="minorEastAsia"/>
          <w:b w:val="0"/>
          <w:caps w:val="0"/>
          <w:color w:val="auto"/>
          <w:lang w:val="en-US"/>
        </w:rPr>
        <w:tab/>
      </w:r>
      <w:r>
        <w:t>references</w:t>
      </w:r>
      <w:r>
        <w:tab/>
      </w:r>
      <w:r>
        <w:fldChar w:fldCharType="begin"/>
      </w:r>
      <w:r>
        <w:instrText xml:space="preserve"> PAGEREF _Toc111186887 \h </w:instrText>
      </w:r>
      <w:r>
        <w:fldChar w:fldCharType="separate"/>
      </w:r>
      <w:r>
        <w:t>35</w:t>
      </w:r>
      <w:r>
        <w:fldChar w:fldCharType="end"/>
      </w:r>
    </w:p>
    <w:p w14:paraId="4F534765" w14:textId="76203EA3" w:rsidR="002E7B14" w:rsidRDefault="002E7B14">
      <w:pPr>
        <w:pStyle w:val="TOC1"/>
        <w:rPr>
          <w:rFonts w:eastAsiaTheme="minorEastAsia"/>
          <w:b w:val="0"/>
          <w:caps w:val="0"/>
          <w:color w:val="auto"/>
          <w:lang w:val="en-US"/>
        </w:rPr>
      </w:pPr>
      <w:r w:rsidRPr="009D7DDF">
        <w:t>16.</w:t>
      </w:r>
      <w:r>
        <w:rPr>
          <w:rFonts w:eastAsiaTheme="minorEastAsia"/>
          <w:b w:val="0"/>
          <w:caps w:val="0"/>
          <w:color w:val="auto"/>
          <w:lang w:val="en-US"/>
        </w:rPr>
        <w:tab/>
      </w:r>
      <w:r>
        <w:t>Further reading</w:t>
      </w:r>
      <w:r>
        <w:tab/>
      </w:r>
      <w:r>
        <w:fldChar w:fldCharType="begin"/>
      </w:r>
      <w:r>
        <w:instrText xml:space="preserve"> PAGEREF _Toc111186888 \h </w:instrText>
      </w:r>
      <w:r>
        <w:fldChar w:fldCharType="separate"/>
      </w:r>
      <w:r>
        <w:t>36</w:t>
      </w:r>
      <w:r>
        <w:fldChar w:fldCharType="end"/>
      </w:r>
    </w:p>
    <w:p w14:paraId="3136D6C3" w14:textId="48E6BCAA"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1839C42" w14:textId="77777777" w:rsidR="00D15F11" w:rsidRDefault="00D15F11" w:rsidP="00CB1D11">
      <w:pPr>
        <w:pStyle w:val="TableofFigures"/>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310E47B9" w14:textId="77777777" w:rsidR="00D15F11" w:rsidRDefault="00D15F11" w:rsidP="00CB1D11">
      <w:pPr>
        <w:pStyle w:val="TableofFigures"/>
        <w:suppressAutoHyphen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0BE26372" w14:textId="77777777" w:rsidR="00161325" w:rsidRPr="00CB7D0F" w:rsidRDefault="00D15F11" w:rsidP="00CB1D11">
      <w:pPr>
        <w:pStyle w:val="BodyText"/>
        <w:suppressAutoHyphens/>
      </w:pPr>
      <w:r>
        <w:rPr>
          <w:i/>
          <w:color w:val="00558C"/>
        </w:rPr>
        <w:lastRenderedPageBreak/>
        <w:fldChar w:fldCharType="end"/>
      </w:r>
    </w:p>
    <w:p w14:paraId="070DC63A" w14:textId="77777777" w:rsidR="00994D97" w:rsidRPr="00F55AD7" w:rsidRDefault="00994D97" w:rsidP="00CB1D11">
      <w:pPr>
        <w:pStyle w:val="ListofFigures"/>
        <w:suppressAutoHyphens/>
      </w:pPr>
      <w:r w:rsidRPr="00F55AD7">
        <w:t>List of Figures</w:t>
      </w:r>
    </w:p>
    <w:p w14:paraId="367A4493" w14:textId="77777777" w:rsidR="00D80A15" w:rsidRDefault="00923B4D" w:rsidP="00CB1D11">
      <w:pPr>
        <w:pStyle w:val="TableofFigures"/>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0BA57EA7" w14:textId="77777777" w:rsidR="00D80A15" w:rsidRDefault="00D80A15" w:rsidP="00CB1D11">
      <w:pPr>
        <w:pStyle w:val="TableofFigures"/>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66F89426" w14:textId="77777777" w:rsidR="00D80A15" w:rsidRDefault="00D80A15" w:rsidP="00CB1D11">
      <w:pPr>
        <w:pStyle w:val="TableofFigures"/>
        <w:suppressAutoHyphen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69585A95" w14:textId="77777777"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Default="00816606" w:rsidP="00CB1D11">
      <w:pPr>
        <w:pStyle w:val="Heading1"/>
        <w:suppressAutoHyphens/>
      </w:pPr>
      <w:bookmarkStart w:id="39" w:name="_Toc111186819"/>
      <w:r>
        <w:lastRenderedPageBreak/>
        <w:t>Introduction</w:t>
      </w:r>
      <w:bookmarkEnd w:id="39"/>
    </w:p>
    <w:p w14:paraId="3F612BCE" w14:textId="77777777" w:rsidR="00CF6EC7" w:rsidRDefault="00CF6EC7" w:rsidP="00CF6EC7">
      <w:pPr>
        <w:pStyle w:val="Heading1separationline"/>
      </w:pPr>
    </w:p>
    <w:p w14:paraId="51A7975E" w14:textId="77777777" w:rsidR="00EB1BBB" w:rsidRPr="008E2ACA" w:rsidRDefault="00EB1BBB" w:rsidP="00EB1BBB">
      <w:pPr>
        <w:pStyle w:val="BodyText"/>
      </w:pPr>
      <w:commentRangeStart w:id="40"/>
      <w:r w:rsidRPr="008E2ACA">
        <w:t>Maritime Autonomous Surface Ships (MASS) is defined by the International Maritime Organization (IMO) as being:</w:t>
      </w:r>
    </w:p>
    <w:p w14:paraId="2566DA46" w14:textId="77777777" w:rsidR="00EB1BBB" w:rsidRPr="008E2ACA" w:rsidRDefault="00EB1BBB" w:rsidP="00EB1BBB">
      <w:pPr>
        <w:pStyle w:val="BodyText"/>
        <w:rPr>
          <w:i/>
          <w:iCs/>
        </w:rPr>
      </w:pPr>
      <w:r w:rsidRPr="008E2ACA">
        <w:rPr>
          <w:i/>
          <w:iCs/>
        </w:rPr>
        <w:t>A ship which, to a varying degree, can operate independently of human interaction.</w:t>
      </w:r>
    </w:p>
    <w:p w14:paraId="184717F8" w14:textId="7EE5CD8B" w:rsidR="00CF6EC7" w:rsidRPr="00CF6EC7" w:rsidRDefault="00EB1BBB" w:rsidP="00CF6EC7">
      <w:pPr>
        <w:pStyle w:val="BodyText"/>
      </w:pPr>
      <w:r w:rsidRPr="008E2ACA">
        <w:t>There are ongoing discussions and trials surrounding MASS and some of these are being conducted by non-traditional operators.  It is imperative that IALA takes note of and support these initiatives to ensure that the marine Aids to Navigation (AtoN) environment is and remains fit for purpose as the MASS technologies advance</w:t>
      </w:r>
      <w:r>
        <w:t xml:space="preserve"> </w:t>
      </w:r>
      <w:r w:rsidRPr="00494EF8">
        <w:t>and that MASS operators implement systems that utilise these AtoN services.</w:t>
      </w:r>
      <w:commentRangeEnd w:id="40"/>
      <w:r w:rsidR="008C6920">
        <w:rPr>
          <w:rStyle w:val="CommentReference"/>
        </w:rPr>
        <w:commentReference w:id="40"/>
      </w:r>
    </w:p>
    <w:p w14:paraId="112E0BA5" w14:textId="1A79D89E" w:rsidR="00816606" w:rsidRDefault="00816606" w:rsidP="00816606">
      <w:pPr>
        <w:pStyle w:val="Heading2"/>
      </w:pPr>
      <w:bookmarkStart w:id="41" w:name="_Toc111186820"/>
      <w:r>
        <w:t>Background</w:t>
      </w:r>
      <w:bookmarkEnd w:id="41"/>
    </w:p>
    <w:p w14:paraId="462F07F7" w14:textId="77777777" w:rsidR="00CF6EC7" w:rsidRDefault="00CF6EC7" w:rsidP="00CF6EC7">
      <w:pPr>
        <w:pStyle w:val="Heading2separationline"/>
      </w:pPr>
    </w:p>
    <w:p w14:paraId="493ED6F4" w14:textId="77777777" w:rsidR="0038387A" w:rsidRPr="008E2ACA" w:rsidRDefault="0038387A" w:rsidP="0038387A">
      <w:pPr>
        <w:pStyle w:val="BodyText"/>
        <w:rPr>
          <w:color w:val="221E1F"/>
        </w:rPr>
      </w:pPr>
      <w:commentRangeStart w:id="42"/>
      <w:r w:rsidRPr="008E2ACA">
        <w:rPr>
          <w:color w:val="221E1F"/>
        </w:rPr>
        <w:t xml:space="preserve">The development of MASS has continued at a very significant pace over the last few years with more MASS entering </w:t>
      </w:r>
      <w:r w:rsidRPr="008A329C">
        <w:rPr>
          <w:color w:val="221E1F"/>
        </w:rPr>
        <w:t>operations</w:t>
      </w:r>
      <w:r w:rsidRPr="008E2ACA">
        <w:rPr>
          <w:color w:val="221E1F"/>
        </w:rPr>
        <w:t xml:space="preserve"> all the time.  They come in a variety of sizes and have a very diverse set of operational capabilities which all place their own unique demands on those who own and operate them and the remainder of the Maritime Community. </w:t>
      </w:r>
      <w:commentRangeEnd w:id="42"/>
      <w:r w:rsidR="008C6920">
        <w:rPr>
          <w:rStyle w:val="CommentReference"/>
        </w:rPr>
        <w:commentReference w:id="42"/>
      </w:r>
    </w:p>
    <w:p w14:paraId="0AC924BD" w14:textId="77777777" w:rsidR="0038387A" w:rsidRPr="008A329C" w:rsidRDefault="0038387A" w:rsidP="0038387A">
      <w:pPr>
        <w:pStyle w:val="BodyText"/>
      </w:pPr>
      <w:r w:rsidRPr="008A329C">
        <w:t xml:space="preserve">The Maritime Safety Committee (MSC) of IMO, at its 103rd session </w:t>
      </w:r>
      <w:r w:rsidRPr="008E2ACA">
        <w:t>(5 to 14</w:t>
      </w:r>
      <w:r w:rsidRPr="008A329C">
        <w:t xml:space="preserve"> May 2021</w:t>
      </w:r>
      <w:r w:rsidRPr="008E2ACA">
        <w:t>), approved the Outcome of the</w:t>
      </w:r>
      <w:r w:rsidRPr="008A329C">
        <w:t xml:space="preserve"> regulatory </w:t>
      </w:r>
      <w:r w:rsidRPr="008E2ACA">
        <w:t>Scoping Exercise (RSE) for the use of</w:t>
      </w:r>
      <w:r w:rsidRPr="008A329C">
        <w:t xml:space="preserve"> MASS.</w:t>
      </w:r>
    </w:p>
    <w:p w14:paraId="61930ED2" w14:textId="77777777" w:rsidR="0038387A" w:rsidRDefault="0038387A" w:rsidP="0038387A">
      <w:pPr>
        <w:pStyle w:val="BodyText"/>
      </w:pPr>
      <w:r w:rsidRPr="008E2ACA">
        <w:t>In the discussions at IMO it was noted that MASS could be operating at one or more degrees of autonomy for the duration of a single voyage.</w:t>
      </w:r>
    </w:p>
    <w:p w14:paraId="61AC75EA" w14:textId="77777777" w:rsidR="0038387A" w:rsidRPr="008E2ACA" w:rsidRDefault="0038387A" w:rsidP="0038387A">
      <w:pPr>
        <w:pStyle w:val="BodyText"/>
      </w:pPr>
      <w:commentRangeStart w:id="43"/>
      <w:r w:rsidRPr="00494EF8">
        <w:t>During an IALA workshop on MASS it was identified that non</w:t>
      </w:r>
      <w:r>
        <w:t>-</w:t>
      </w:r>
      <w:r w:rsidRPr="00494EF8">
        <w:t>SOLAS i</w:t>
      </w:r>
      <w:r>
        <w:t>.</w:t>
      </w:r>
      <w:r w:rsidRPr="00494EF8">
        <w:t>e</w:t>
      </w:r>
      <w:r>
        <w:t>.</w:t>
      </w:r>
      <w:r w:rsidRPr="00494EF8">
        <w:t xml:space="preserve"> less than </w:t>
      </w:r>
      <w:r w:rsidRPr="00653465">
        <w:t>3</w:t>
      </w:r>
      <w:r w:rsidRPr="00156CA7">
        <w:t>00</w:t>
      </w:r>
      <w:r w:rsidRPr="00494EF8">
        <w:t xml:space="preserve"> GT or less than 24 metres in length vessels are already operating at level 3 and level 4 in some parts of the world either in trials or for purposes such hydrographic survey and or other data acquisition e</w:t>
      </w:r>
      <w:r>
        <w:t>.</w:t>
      </w:r>
      <w:r w:rsidRPr="00494EF8">
        <w:t>g</w:t>
      </w:r>
      <w:r>
        <w:t>.</w:t>
      </w:r>
      <w:r w:rsidRPr="00494EF8">
        <w:t xml:space="preserve"> Metocean</w:t>
      </w:r>
      <w:r>
        <w:t>.</w:t>
      </w:r>
    </w:p>
    <w:p w14:paraId="2426A0E7" w14:textId="41FC2980" w:rsidR="00CF6EC7" w:rsidRPr="00CF6EC7" w:rsidRDefault="0038387A" w:rsidP="00CF6EC7">
      <w:pPr>
        <w:pStyle w:val="BodyText"/>
      </w:pPr>
      <w:r w:rsidRPr="008E2ACA">
        <w:t xml:space="preserve">Both physical and electronic AtoN have a significant role to play in the MASS domain as this </w:t>
      </w:r>
      <w:commentRangeStart w:id="44"/>
      <w:commentRangeStart w:id="45"/>
      <w:r w:rsidRPr="008E2ACA">
        <w:t>matures</w:t>
      </w:r>
      <w:commentRangeEnd w:id="44"/>
      <w:r>
        <w:rPr>
          <w:rStyle w:val="CommentReference"/>
        </w:rPr>
        <w:commentReference w:id="44"/>
      </w:r>
      <w:commentRangeEnd w:id="45"/>
      <w:r w:rsidR="00C1455E">
        <w:rPr>
          <w:rStyle w:val="CommentReference"/>
        </w:rPr>
        <w:commentReference w:id="45"/>
      </w:r>
      <w:r w:rsidRPr="008E2ACA">
        <w:t xml:space="preserve">. </w:t>
      </w:r>
      <w:r w:rsidR="00F22682">
        <w:t xml:space="preserve">For MASS operation ship and shore site systems interact intensively and a new understanding of shore site support must be found. </w:t>
      </w:r>
      <w:commentRangeEnd w:id="43"/>
      <w:r w:rsidR="008C6920">
        <w:rPr>
          <w:rStyle w:val="CommentReference"/>
        </w:rPr>
        <w:commentReference w:id="43"/>
      </w:r>
    </w:p>
    <w:p w14:paraId="4FD08A62" w14:textId="5696457A" w:rsidR="00495DDA" w:rsidRDefault="00816606" w:rsidP="00CB1D11">
      <w:pPr>
        <w:pStyle w:val="Heading1"/>
        <w:suppressAutoHyphens/>
      </w:pPr>
      <w:bookmarkStart w:id="46" w:name="_Toc111186821"/>
      <w:r>
        <w:t>Aims and Objectives</w:t>
      </w:r>
      <w:bookmarkEnd w:id="46"/>
    </w:p>
    <w:p w14:paraId="41D6B749" w14:textId="77777777" w:rsidR="00CF6EC7" w:rsidRDefault="00CF6EC7" w:rsidP="00CF6EC7">
      <w:pPr>
        <w:pStyle w:val="Heading1separationline"/>
      </w:pPr>
    </w:p>
    <w:p w14:paraId="0E9140AC" w14:textId="62B58292" w:rsidR="00AB6BAD" w:rsidRDefault="00AB6BAD" w:rsidP="00AB6BAD">
      <w:pPr>
        <w:pStyle w:val="BodyText"/>
      </w:pPr>
      <w:commentRangeStart w:id="47"/>
      <w:r>
        <w:t>The aim of this guideline is to provide guidance to IALA members and other stakeholders who may be undertaking testing and trials of MASS systems</w:t>
      </w:r>
      <w:r w:rsidR="00F22682">
        <w:t xml:space="preserve"> and to support the development, implementation and operation of MASS</w:t>
      </w:r>
      <w:r>
        <w:t>.  This guideline also provides guidance for organisations implementing policy</w:t>
      </w:r>
      <w:r w:rsidRPr="000E5A39">
        <w:t>, procedures and technical</w:t>
      </w:r>
      <w:r>
        <w:t xml:space="preserve"> solutions to support the introduction of MASS, recognising that</w:t>
      </w:r>
      <w:r w:rsidR="00C7024D">
        <w:t xml:space="preserve"> fact that MASS vessels include smaller ves</w:t>
      </w:r>
      <w:r w:rsidR="001724C9">
        <w:t>sels as well as large vessels</w:t>
      </w:r>
      <w:r>
        <w:t xml:space="preserve">.  </w:t>
      </w:r>
    </w:p>
    <w:p w14:paraId="4EAA657B" w14:textId="558404D8" w:rsidR="00B937D0" w:rsidRDefault="00B937D0" w:rsidP="00B937D0">
      <w:pPr>
        <w:pStyle w:val="BodyText"/>
      </w:pPr>
      <w:r>
        <w:t>Specifically, the</w:t>
      </w:r>
      <w:r w:rsidRPr="008E2ACA">
        <w:t xml:space="preserve"> aim of this guideline is to</w:t>
      </w:r>
      <w:r>
        <w:t>:</w:t>
      </w:r>
    </w:p>
    <w:p w14:paraId="7A03F4F3" w14:textId="77777777" w:rsidR="00B937D0" w:rsidRPr="008E2ACA" w:rsidRDefault="00B937D0" w:rsidP="00B937D0">
      <w:pPr>
        <w:pStyle w:val="List1"/>
        <w:numPr>
          <w:ilvl w:val="0"/>
          <w:numId w:val="14"/>
        </w:numPr>
      </w:pPr>
      <w:r>
        <w:t>P</w:t>
      </w:r>
      <w:r w:rsidRPr="008E2ACA">
        <w:t>rovide guidance to the International Association of Marine Aids to Navigation and Lighthouse Authorities (IALA) members and other stakeholders who may be undertaking:</w:t>
      </w:r>
    </w:p>
    <w:p w14:paraId="04D9033F" w14:textId="5BDE09D7" w:rsidR="00B937D0" w:rsidRPr="008E2ACA" w:rsidRDefault="00B937D0" w:rsidP="00B937D0">
      <w:pPr>
        <w:pStyle w:val="Listatext"/>
        <w:numPr>
          <w:ilvl w:val="0"/>
          <w:numId w:val="46"/>
        </w:numPr>
        <w:ind w:left="1134" w:hanging="567"/>
      </w:pPr>
      <w:r w:rsidRPr="008E2ACA">
        <w:t xml:space="preserve">Testing </w:t>
      </w:r>
    </w:p>
    <w:p w14:paraId="145E29D5" w14:textId="702C5D63" w:rsidR="00B937D0" w:rsidRPr="008E2ACA" w:rsidRDefault="00B937D0" w:rsidP="00B937D0">
      <w:pPr>
        <w:pStyle w:val="Listatext"/>
        <w:numPr>
          <w:ilvl w:val="0"/>
          <w:numId w:val="46"/>
        </w:numPr>
        <w:ind w:left="1134" w:hanging="567"/>
      </w:pPr>
      <w:r w:rsidRPr="008E2ACA">
        <w:t xml:space="preserve">Trials or </w:t>
      </w:r>
    </w:p>
    <w:p w14:paraId="34AB077B" w14:textId="71078876" w:rsidR="00B937D0" w:rsidRDefault="00B937D0" w:rsidP="002E2C7D">
      <w:pPr>
        <w:pStyle w:val="Listatext"/>
        <w:numPr>
          <w:ilvl w:val="0"/>
          <w:numId w:val="46"/>
        </w:numPr>
        <w:ind w:left="1134" w:hanging="567"/>
      </w:pPr>
      <w:r w:rsidRPr="008E2ACA">
        <w:t xml:space="preserve">Operations of MASS systems  </w:t>
      </w:r>
    </w:p>
    <w:p w14:paraId="53425C8E" w14:textId="19E009E3" w:rsidR="002E2C7D" w:rsidRDefault="009B612F" w:rsidP="00B937D0">
      <w:pPr>
        <w:pStyle w:val="List1"/>
        <w:numPr>
          <w:ilvl w:val="0"/>
          <w:numId w:val="14"/>
        </w:numPr>
      </w:pPr>
      <w:r>
        <w:t>Identify developments and need for certification, testing, and performance stand</w:t>
      </w:r>
      <w:r w:rsidRPr="00CA5BD8">
        <w:t>ards</w:t>
      </w:r>
      <w:r w:rsidR="00BB188E">
        <w:t xml:space="preserve"> (</w:t>
      </w:r>
      <w:r w:rsidR="00B364F3">
        <w:t xml:space="preserve">approval process by authorities for </w:t>
      </w:r>
      <w:r w:rsidR="00770F9C">
        <w:t>use)</w:t>
      </w:r>
      <w:r w:rsidR="00B364F3">
        <w:t xml:space="preserve">, </w:t>
      </w:r>
    </w:p>
    <w:p w14:paraId="0B5241C3" w14:textId="0B75E87F" w:rsidR="009B612F" w:rsidRDefault="00C9773B" w:rsidP="00B937D0">
      <w:pPr>
        <w:pStyle w:val="List1"/>
        <w:numPr>
          <w:ilvl w:val="0"/>
          <w:numId w:val="14"/>
        </w:numPr>
      </w:pPr>
      <w:r>
        <w:t>Identify aspects for shore side infrastructure to support MASS such as Shore side support (</w:t>
      </w:r>
      <w:r w:rsidR="00CA5BD8">
        <w:t>communications, control centre, etc.); VTS to MASS Communication; VTS support for MASS</w:t>
      </w:r>
      <w:r w:rsidR="00EE706C">
        <w:t>;</w:t>
      </w:r>
    </w:p>
    <w:p w14:paraId="204ABD0C" w14:textId="490B0D7A" w:rsidR="00B937D0" w:rsidRDefault="00B937D0" w:rsidP="00B937D0">
      <w:pPr>
        <w:pStyle w:val="List1"/>
        <w:numPr>
          <w:ilvl w:val="0"/>
          <w:numId w:val="14"/>
        </w:numPr>
      </w:pPr>
      <w:r>
        <w:lastRenderedPageBreak/>
        <w:t>P</w:t>
      </w:r>
      <w:r w:rsidRPr="008E2ACA">
        <w:t>rovide guidance for organisations implementing policy, procedures and technical solutions to support the introduction of MASS</w:t>
      </w:r>
      <w:r w:rsidR="00EE706C">
        <w:t>;</w:t>
      </w:r>
      <w:r w:rsidRPr="008E2ACA">
        <w:t xml:space="preserve">  </w:t>
      </w:r>
    </w:p>
    <w:p w14:paraId="6E433426" w14:textId="77777777" w:rsidR="00B937D0" w:rsidRPr="001E4385" w:rsidRDefault="00B937D0" w:rsidP="00B937D0">
      <w:pPr>
        <w:pStyle w:val="List1"/>
        <w:numPr>
          <w:ilvl w:val="0"/>
          <w:numId w:val="14"/>
        </w:numPr>
      </w:pPr>
      <w:r w:rsidRPr="001E4385">
        <w:t xml:space="preserve">Identify possible future scenarios while considering the evolution of MASS; </w:t>
      </w:r>
    </w:p>
    <w:p w14:paraId="233477E3" w14:textId="4EC51B51" w:rsidR="00B937D0" w:rsidRPr="001E4385" w:rsidRDefault="00B937D0" w:rsidP="00B937D0">
      <w:pPr>
        <w:pStyle w:val="List1"/>
        <w:numPr>
          <w:ilvl w:val="0"/>
          <w:numId w:val="14"/>
        </w:numPr>
      </w:pPr>
      <w:r w:rsidRPr="001E4385">
        <w:t xml:space="preserve">Analyse the possible impact of MASS on Marine Aids to Navigation (AtoN); </w:t>
      </w:r>
      <w:r w:rsidR="00EE706C">
        <w:t>and</w:t>
      </w:r>
    </w:p>
    <w:p w14:paraId="2EE81077" w14:textId="4810EFD7" w:rsidR="00B937D0" w:rsidRDefault="00B937D0" w:rsidP="00B937D0">
      <w:pPr>
        <w:pStyle w:val="List1"/>
        <w:numPr>
          <w:ilvl w:val="0"/>
          <w:numId w:val="14"/>
        </w:numPr>
      </w:pPr>
      <w:r w:rsidRPr="001E4385">
        <w:t>Identify the future requirements on AtoN service</w:t>
      </w:r>
      <w:r w:rsidR="00EE706C">
        <w:t>.</w:t>
      </w:r>
      <w:commentRangeEnd w:id="47"/>
      <w:r w:rsidR="008C6920">
        <w:rPr>
          <w:rStyle w:val="CommentReference"/>
          <w:rFonts w:eastAsiaTheme="minorHAnsi" w:cstheme="minorBidi"/>
          <w:lang w:eastAsia="en-US"/>
        </w:rPr>
        <w:commentReference w:id="47"/>
      </w:r>
    </w:p>
    <w:p w14:paraId="68CD66CA" w14:textId="2235E9E2" w:rsidR="00AA68AE" w:rsidRDefault="00AA68AE" w:rsidP="008C6920">
      <w:pPr>
        <w:pStyle w:val="List1"/>
        <w:numPr>
          <w:ilvl w:val="0"/>
          <w:numId w:val="0"/>
        </w:numPr>
      </w:pPr>
    </w:p>
    <w:p w14:paraId="5DF4466A" w14:textId="1C1B9EFA" w:rsidR="00816606" w:rsidRDefault="00C34433" w:rsidP="00CB1D11">
      <w:pPr>
        <w:pStyle w:val="Heading1"/>
        <w:suppressAutoHyphens/>
      </w:pPr>
      <w:bookmarkStart w:id="48" w:name="_Toc111186822"/>
      <w:r>
        <w:t>Developments</w:t>
      </w:r>
      <w:commentRangeStart w:id="49"/>
      <w:r>
        <w:t xml:space="preserve"> in </w:t>
      </w:r>
      <w:r w:rsidR="00816606">
        <w:t>MASS</w:t>
      </w:r>
      <w:bookmarkEnd w:id="48"/>
      <w:commentRangeEnd w:id="49"/>
      <w:r w:rsidR="008C6920">
        <w:rPr>
          <w:rStyle w:val="CommentReference"/>
          <w:rFonts w:asciiTheme="minorHAnsi" w:eastAsiaTheme="minorHAnsi" w:hAnsiTheme="minorHAnsi" w:cstheme="minorBidi"/>
          <w:b w:val="0"/>
          <w:bCs w:val="0"/>
          <w:caps w:val="0"/>
          <w:color w:val="auto"/>
        </w:rPr>
        <w:commentReference w:id="49"/>
      </w:r>
    </w:p>
    <w:p w14:paraId="1C44D8B2" w14:textId="77777777" w:rsidR="00CF6EC7" w:rsidRDefault="00CF6EC7" w:rsidP="00CF6EC7">
      <w:pPr>
        <w:pStyle w:val="Heading1separationline"/>
      </w:pPr>
    </w:p>
    <w:p w14:paraId="60499A05" w14:textId="77777777" w:rsidR="00F56CA4" w:rsidRDefault="00F56CA4" w:rsidP="00F56CA4">
      <w:pPr>
        <w:pStyle w:val="BodyText"/>
      </w:pPr>
      <w:commentRangeStart w:id="50"/>
      <w:r>
        <w:t xml:space="preserve">The development </w:t>
      </w:r>
      <w:commentRangeEnd w:id="50"/>
      <w:r>
        <w:rPr>
          <w:rStyle w:val="CommentReference"/>
        </w:rPr>
        <w:commentReference w:id="50"/>
      </w:r>
      <w:r>
        <w:t>of MASS will bring about change to shipping, port operations and the safety of navigation. It is important to assess and discuss its impact on IALA related services at an early stage of its development.</w:t>
      </w:r>
    </w:p>
    <w:p w14:paraId="02A68F7C" w14:textId="77777777" w:rsidR="00F56CA4" w:rsidRDefault="00F56CA4" w:rsidP="00F56CA4">
      <w:pPr>
        <w:pStyle w:val="BodyText"/>
      </w:pPr>
      <w:r>
        <w:t>IALA has been monitoring the development of MASS and some work on guidance documents has been initiated.</w:t>
      </w:r>
    </w:p>
    <w:p w14:paraId="1B0747A5" w14:textId="606FDFA2" w:rsidR="004C2C81" w:rsidRPr="00CF6EC7" w:rsidRDefault="00F56CA4" w:rsidP="00F56CA4">
      <w:pPr>
        <w:pStyle w:val="BodyText"/>
      </w:pPr>
      <w:r>
        <w:t>To integrate new and advancing MASS technologies into the regulatory framework, IMO have created a framework for MASS developments for the purpose of a scoping exercise on regulations (MSC 100 – 2018). Equally, evolving MASS technologies will impact the works of IALA</w:t>
      </w:r>
      <w:r w:rsidR="008C6920">
        <w:t xml:space="preserve"> t</w:t>
      </w:r>
      <w:r w:rsidR="00013D33" w:rsidRPr="00013D33">
        <w:t xml:space="preserve">o develop a regulatory framework for MASS and MASS-related infrastructure on the relevant Marine Aids to Navigation including VTS, </w:t>
      </w:r>
      <w:r w:rsidR="00013D33">
        <w:t>IALA is continuing to</w:t>
      </w:r>
      <w:r w:rsidR="00013D33" w:rsidRPr="00013D33">
        <w:t xml:space="preserve"> consider MASS operations from the technological level, as well as the regulatory level.</w:t>
      </w:r>
    </w:p>
    <w:p w14:paraId="38446C64" w14:textId="7DBACCB0" w:rsidR="00816606" w:rsidRDefault="00816606" w:rsidP="00816606">
      <w:pPr>
        <w:pStyle w:val="Heading2"/>
      </w:pPr>
      <w:bookmarkStart w:id="51" w:name="_Toc111186823"/>
      <w:r>
        <w:t xml:space="preserve">IMO’s Strategic </w:t>
      </w:r>
      <w:commentRangeStart w:id="52"/>
      <w:r>
        <w:t>Approach to MASS</w:t>
      </w:r>
      <w:bookmarkEnd w:id="51"/>
      <w:commentRangeEnd w:id="52"/>
      <w:r w:rsidR="008C6920">
        <w:rPr>
          <w:rStyle w:val="CommentReference"/>
          <w:rFonts w:asciiTheme="minorHAnsi" w:eastAsiaTheme="minorHAnsi" w:hAnsiTheme="minorHAnsi" w:cstheme="minorBidi"/>
          <w:b w:val="0"/>
          <w:caps w:val="0"/>
          <w:color w:val="auto"/>
        </w:rPr>
        <w:commentReference w:id="52"/>
      </w:r>
    </w:p>
    <w:p w14:paraId="19B06D9B" w14:textId="77777777" w:rsidR="00CF6EC7" w:rsidRDefault="00CF6EC7" w:rsidP="00CF6EC7">
      <w:pPr>
        <w:pStyle w:val="Heading2separationline"/>
      </w:pPr>
    </w:p>
    <w:p w14:paraId="11BF94DD" w14:textId="77777777" w:rsidR="00645274" w:rsidRPr="008E2ACA" w:rsidRDefault="00645274" w:rsidP="00645274">
      <w:pPr>
        <w:pStyle w:val="BodyText"/>
      </w:pPr>
      <w:r w:rsidRPr="008E2ACA">
        <w:t xml:space="preserve">IMO's </w:t>
      </w:r>
      <w:hyperlink r:id="rId29" w:history="1">
        <w:r w:rsidRPr="008E2ACA">
          <w:t>Strategic Plan</w:t>
        </w:r>
      </w:hyperlink>
      <w:r w:rsidRPr="008E2ACA">
        <w:t xml:space="preserve"> (2018-2023) (IMO Resolution A.1110(30) adopted December 2017) has a key Strategic Direction to "Integrate new and advancing technologies in the regulatory framework".  This involves: </w:t>
      </w:r>
    </w:p>
    <w:p w14:paraId="7DBE9515" w14:textId="77777777" w:rsidR="00645274" w:rsidRPr="008E2ACA" w:rsidRDefault="00645274" w:rsidP="00645274">
      <w:pPr>
        <w:pStyle w:val="BodyText"/>
        <w:numPr>
          <w:ilvl w:val="0"/>
          <w:numId w:val="48"/>
        </w:numPr>
        <w:ind w:left="426" w:hanging="426"/>
      </w:pPr>
      <w:r w:rsidRPr="008E2ACA">
        <w:t xml:space="preserve">balancing the benefits derived from new and advancing technologies against safety and security concerns, </w:t>
      </w:r>
    </w:p>
    <w:p w14:paraId="136A4CAE" w14:textId="77777777" w:rsidR="00645274" w:rsidRPr="008E2ACA" w:rsidRDefault="00645274" w:rsidP="00645274">
      <w:pPr>
        <w:pStyle w:val="BodyText"/>
        <w:numPr>
          <w:ilvl w:val="0"/>
          <w:numId w:val="48"/>
        </w:numPr>
        <w:ind w:left="426" w:hanging="426"/>
      </w:pPr>
      <w:r w:rsidRPr="008E2ACA">
        <w:t xml:space="preserve">assessing the impact on the environment and on international trade facilitation, </w:t>
      </w:r>
    </w:p>
    <w:p w14:paraId="700C6109" w14:textId="77777777" w:rsidR="00645274" w:rsidRPr="008E2ACA" w:rsidRDefault="00645274" w:rsidP="00645274">
      <w:pPr>
        <w:pStyle w:val="BodyText"/>
        <w:numPr>
          <w:ilvl w:val="0"/>
          <w:numId w:val="48"/>
        </w:numPr>
        <w:ind w:left="426" w:hanging="426"/>
      </w:pPr>
      <w:r w:rsidRPr="008E2ACA">
        <w:t>assessing the impact on personnel, both on board and ashore.</w:t>
      </w:r>
    </w:p>
    <w:p w14:paraId="25F38E75" w14:textId="77777777" w:rsidR="00645274" w:rsidRPr="008E2ACA" w:rsidRDefault="00645274" w:rsidP="00645274">
      <w:pPr>
        <w:pStyle w:val="BodyText"/>
      </w:pPr>
      <w:r w:rsidRPr="008E2ACA">
        <w:t>MSC 98 (June 2017)) noted that the maritime sector was witnessing an increased deployment of MASS to deliver safe, cost-effective and high-quality results.  Significant academic and commercial research and development (R&amp;D) was ongoing on all aspects of MASS, including remotely controlled and autonomous navigation, vessel monitoring and collision avoidance systems.  It was then agreed at MSC 98 to include the issue of marine autonomous surface ships (MASS) on its agenda and that this would be in the form of a scoping exercise to determine how the safe, secure and environmentally sound operation of MASS may be introduced in IMO instruments.</w:t>
      </w:r>
    </w:p>
    <w:p w14:paraId="0BACDF78" w14:textId="77777777" w:rsidR="00645274" w:rsidRPr="008E2ACA" w:rsidRDefault="00645274" w:rsidP="00645274">
      <w:pPr>
        <w:pStyle w:val="BodyText"/>
      </w:pPr>
      <w:r w:rsidRPr="008E2ACA">
        <w:t xml:space="preserve">Although technological solutions were being developed and deployed, delegations were of the view that there was a lack of clarity on the correct application of existing IMO instruments to MASS.  Following consideration, MSC 98 agreed to include in its 2018-2019 biennial agenda an output on "Regulatory scoping exercise (RSE) for the use of Maritime Autonomous Surface Ships (MASS)" with a target completion year of 2020. </w:t>
      </w:r>
    </w:p>
    <w:p w14:paraId="0205C495" w14:textId="77777777" w:rsidR="00645274" w:rsidRPr="008E2ACA" w:rsidRDefault="00645274" w:rsidP="00645274">
      <w:pPr>
        <w:pStyle w:val="BodyText"/>
      </w:pPr>
      <w:r w:rsidRPr="008E2ACA">
        <w:t>At MSC 99 (May 2018), the Committee started to develop a framework for the RSE and defined the aim, the objective, the preliminary definition of MASS and degrees of autonomy, the list of mandatory instruments</w:t>
      </w:r>
      <w:r w:rsidRPr="008E2ACA">
        <w:rPr>
          <w:sz w:val="14"/>
          <w:szCs w:val="14"/>
        </w:rPr>
        <w:t xml:space="preserve"> </w:t>
      </w:r>
      <w:r w:rsidRPr="008E2ACA">
        <w:t xml:space="preserve">to be considered and the applicability in terms of type and size of ships. </w:t>
      </w:r>
    </w:p>
    <w:p w14:paraId="32532E45" w14:textId="77777777" w:rsidR="00645274" w:rsidRPr="008E2ACA" w:rsidRDefault="00645274" w:rsidP="00645274">
      <w:pPr>
        <w:pStyle w:val="BodyText"/>
      </w:pPr>
      <w:r w:rsidRPr="008E2ACA">
        <w:t>MSC 100 (December 2018) approved the framework for the RSE.</w:t>
      </w:r>
    </w:p>
    <w:p w14:paraId="3C22D201" w14:textId="77777777" w:rsidR="00645274" w:rsidRPr="008A329C" w:rsidRDefault="00645274" w:rsidP="00645274">
      <w:pPr>
        <w:pStyle w:val="BodyText"/>
        <w:numPr>
          <w:ilvl w:val="0"/>
          <w:numId w:val="48"/>
        </w:numPr>
        <w:ind w:left="426" w:hanging="426"/>
      </w:pPr>
      <w:r w:rsidRPr="008E2ACA">
        <w:t>The aim of the RSE was</w:t>
      </w:r>
      <w:r w:rsidRPr="008A329C">
        <w:t xml:space="preserve"> to determine how safe, secure and environmentally sound MASS operations might be addressed in IMO instruments.</w:t>
      </w:r>
      <w:r w:rsidRPr="008E2ACA">
        <w:t xml:space="preserve"> </w:t>
      </w:r>
    </w:p>
    <w:p w14:paraId="1EDF3F0A" w14:textId="77777777" w:rsidR="00645274" w:rsidRPr="008E2ACA" w:rsidRDefault="00645274" w:rsidP="00645274">
      <w:pPr>
        <w:pStyle w:val="BodyText"/>
        <w:numPr>
          <w:ilvl w:val="0"/>
          <w:numId w:val="48"/>
        </w:numPr>
        <w:ind w:left="426" w:hanging="426"/>
      </w:pPr>
      <w:r w:rsidRPr="008E2ACA">
        <w:t>The objective of the RSE on MASS conducted by MSC was to assess the degree to which the existing regulatory framework under its purview might be affected in order to address MASS operations.</w:t>
      </w:r>
    </w:p>
    <w:p w14:paraId="758231D4" w14:textId="77777777" w:rsidR="00645274" w:rsidRPr="008E2ACA" w:rsidRDefault="00645274" w:rsidP="00645274">
      <w:pPr>
        <w:pStyle w:val="BodyText"/>
      </w:pPr>
      <w:r w:rsidRPr="008E2ACA">
        <w:lastRenderedPageBreak/>
        <w:t>For the purpose of the RSE, "MASS" was defined as “a ship which, to a varying degree, can operate independent of human interaction”.</w:t>
      </w:r>
    </w:p>
    <w:p w14:paraId="1EBE91FF" w14:textId="77777777" w:rsidR="00645274" w:rsidRPr="008E2ACA" w:rsidRDefault="00645274" w:rsidP="00645274">
      <w:pPr>
        <w:pStyle w:val="BodyText"/>
      </w:pPr>
      <w:r w:rsidRPr="008E2ACA">
        <w:t xml:space="preserve">To facilitate the process of the RSE, the degrees of autonomy were organised as follows: </w:t>
      </w:r>
    </w:p>
    <w:p w14:paraId="0FF3A068" w14:textId="77777777" w:rsidR="00645274" w:rsidRPr="008E2ACA" w:rsidRDefault="00645274" w:rsidP="00645274">
      <w:pPr>
        <w:pStyle w:val="BodyText"/>
        <w:numPr>
          <w:ilvl w:val="0"/>
          <w:numId w:val="47"/>
        </w:numPr>
        <w:ind w:left="567" w:hanging="567"/>
      </w:pPr>
      <w:r w:rsidRPr="008E2ACA">
        <w:rPr>
          <w:u w:val="single"/>
        </w:rPr>
        <w:t>Degree One</w:t>
      </w:r>
      <w:r w:rsidRPr="008E2ACA">
        <w:t xml:space="preserve">: Ship with automated processes and decision support: Seafarers are on board to operate and control shipboard systems and functions. Some operations may be automated and at times be unsupervised but with seafarers on board ready to take control. </w:t>
      </w:r>
    </w:p>
    <w:p w14:paraId="105D752C" w14:textId="77777777" w:rsidR="00645274" w:rsidRPr="008E2ACA" w:rsidRDefault="00645274" w:rsidP="00645274">
      <w:pPr>
        <w:pStyle w:val="BodyText"/>
        <w:numPr>
          <w:ilvl w:val="0"/>
          <w:numId w:val="47"/>
        </w:numPr>
        <w:ind w:left="567" w:hanging="567"/>
      </w:pPr>
      <w:r w:rsidRPr="008A329C">
        <w:rPr>
          <w:u w:val="single"/>
        </w:rPr>
        <w:t xml:space="preserve">Degree </w:t>
      </w:r>
      <w:r w:rsidRPr="008E2ACA">
        <w:rPr>
          <w:u w:val="single"/>
        </w:rPr>
        <w:t>Two</w:t>
      </w:r>
      <w:r w:rsidRPr="008E2ACA">
        <w:t xml:space="preserve">: Remotely controlled ship with seafarers on board: The ship is controlled and operated from another location. Seafarers are available on board to take control and to operate the shipboard systems and functions. MSC.1/Circ.1638 Annex, page 4 </w:t>
      </w:r>
    </w:p>
    <w:p w14:paraId="6C64E615" w14:textId="77777777" w:rsidR="00645274" w:rsidRDefault="00645274" w:rsidP="00645274">
      <w:pPr>
        <w:pStyle w:val="BodyText"/>
        <w:numPr>
          <w:ilvl w:val="0"/>
          <w:numId w:val="47"/>
        </w:numPr>
        <w:ind w:left="567" w:hanging="567"/>
      </w:pPr>
      <w:r w:rsidRPr="008A329C">
        <w:rPr>
          <w:u w:val="single"/>
        </w:rPr>
        <w:t xml:space="preserve">Degree </w:t>
      </w:r>
      <w:r w:rsidRPr="008E2ACA">
        <w:rPr>
          <w:u w:val="single"/>
        </w:rPr>
        <w:t>Three</w:t>
      </w:r>
      <w:r w:rsidRPr="008E2ACA">
        <w:t xml:space="preserve">: Remotely controlled ship without seafarers on board: The ship is controlled and operated from another location. There are no seafarers on board. </w:t>
      </w:r>
    </w:p>
    <w:p w14:paraId="75DBB04E" w14:textId="77777777" w:rsidR="00645274" w:rsidRPr="008E2ACA" w:rsidRDefault="00645274" w:rsidP="00645274">
      <w:pPr>
        <w:pStyle w:val="BodyText"/>
        <w:numPr>
          <w:ilvl w:val="0"/>
          <w:numId w:val="47"/>
        </w:numPr>
        <w:ind w:left="567" w:hanging="567"/>
      </w:pPr>
      <w:r w:rsidRPr="00653465">
        <w:rPr>
          <w:u w:val="single"/>
        </w:rPr>
        <w:t>Degree Four</w:t>
      </w:r>
      <w:r w:rsidRPr="008E2ACA">
        <w:t xml:space="preserve">: Fully autonomous ship: The operating system of the ship is able to make decisions and determine actions by itself. </w:t>
      </w:r>
    </w:p>
    <w:p w14:paraId="0807AA22" w14:textId="77777777" w:rsidR="00645274" w:rsidRPr="008E2ACA" w:rsidRDefault="00645274" w:rsidP="00645274">
      <w:pPr>
        <w:pStyle w:val="BodyText"/>
        <w:rPr>
          <w:rFonts w:eastAsia="Times New Roman" w:cstheme="minorHAnsi"/>
          <w:color w:val="141624"/>
        </w:rPr>
      </w:pPr>
      <w:r w:rsidRPr="008E2ACA">
        <w:t>The degrees of autonomy listed above does not represent a hierarchical order.  It should be noted that MASS could be operating at one or more degrees of autonomy for the duration of a single voyage.</w:t>
      </w:r>
    </w:p>
    <w:p w14:paraId="29168F54" w14:textId="77777777" w:rsidR="00645274" w:rsidRPr="002B0831" w:rsidRDefault="00645274" w:rsidP="00645274">
      <w:pPr>
        <w:pStyle w:val="BodyText"/>
      </w:pPr>
      <w:r w:rsidRPr="008426A0">
        <w:rPr>
          <w:i/>
          <w:iCs/>
          <w:lang w:val="en-US"/>
        </w:rPr>
        <w:t>Note</w:t>
      </w:r>
      <w:r>
        <w:rPr>
          <w:lang w:val="en-US"/>
        </w:rPr>
        <w:t xml:space="preserve">: </w:t>
      </w:r>
      <w:r w:rsidRPr="002B0831">
        <w:rPr>
          <w:lang w:val="en-US"/>
        </w:rPr>
        <w:t xml:space="preserve">It is important that IALA, in general, </w:t>
      </w:r>
      <w:r>
        <w:rPr>
          <w:lang w:val="en-US"/>
        </w:rPr>
        <w:t xml:space="preserve">does </w:t>
      </w:r>
      <w:r w:rsidRPr="002B0831">
        <w:rPr>
          <w:lang w:val="en-US"/>
        </w:rPr>
        <w:t xml:space="preserve">not use the degrees of autonomy listed above as </w:t>
      </w:r>
      <w:r>
        <w:rPr>
          <w:lang w:val="en-US"/>
        </w:rPr>
        <w:t xml:space="preserve">the </w:t>
      </w:r>
      <w:r w:rsidRPr="002B0831">
        <w:rPr>
          <w:lang w:val="en-US"/>
        </w:rPr>
        <w:t>basic structure in IALA MASS publications, as they are expected to be changed</w:t>
      </w:r>
      <w:r>
        <w:rPr>
          <w:lang w:val="en-US"/>
        </w:rPr>
        <w:t>,</w:t>
      </w:r>
      <w:r w:rsidRPr="002B0831">
        <w:rPr>
          <w:lang w:val="en-US"/>
        </w:rPr>
        <w:t xml:space="preserve"> or even removed in the forthcoming IMO MASS process</w:t>
      </w:r>
      <w:r>
        <w:rPr>
          <w:lang w:val="en-US"/>
        </w:rPr>
        <w:t>, with discussions commencing at MSC 105.</w:t>
      </w:r>
    </w:p>
    <w:p w14:paraId="61854D19" w14:textId="77777777" w:rsidR="00645274" w:rsidRPr="008E2ACA" w:rsidRDefault="00645274" w:rsidP="00645274">
      <w:pPr>
        <w:pStyle w:val="BodyText"/>
      </w:pPr>
      <w:r w:rsidRPr="008E2ACA">
        <w:t>MSC 101 (June 2019) approved Interim guidelines for MASS trials (IMO MSC.1/Circ.1604).  Among others, the guidelines indicate that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p>
    <w:p w14:paraId="51EBB224" w14:textId="77777777" w:rsidR="00645274" w:rsidRPr="008E2ACA" w:rsidRDefault="00645274" w:rsidP="00645274">
      <w:pPr>
        <w:pStyle w:val="BodyText"/>
      </w:pPr>
      <w:r w:rsidRPr="008E2ACA">
        <w:t>It is important to recognise that an autonomous vessel does not mean an unmanned vessel: an autonomous vessel may still be manned.</w:t>
      </w:r>
    </w:p>
    <w:p w14:paraId="5A1DE4CB" w14:textId="77777777" w:rsidR="00645274" w:rsidRPr="008E2ACA" w:rsidRDefault="00645274" w:rsidP="00645274">
      <w:pPr>
        <w:pStyle w:val="BodyText"/>
      </w:pPr>
      <w:r w:rsidRPr="008E2ACA">
        <w:t xml:space="preserve">At the MSC 103 (May 2021), the </w:t>
      </w:r>
      <w:r w:rsidRPr="008E2ACA">
        <w:rPr>
          <w:i/>
          <w:iCs/>
        </w:rPr>
        <w:t>Outcome of the regulatory Scoping Exercise for the use of Maritime Autonomous Surface Ships (MASS) was approved</w:t>
      </w:r>
      <w:r w:rsidRPr="008E2ACA">
        <w:t xml:space="preserve">, which provides the assessment of the degree to which the existing regulatory framework under purview of the MSC might be affected to address MASS operations.  It further provides guidance to the MSC and interested parties to identify, select and decide on future work on MASS and, as such, facilitate the preparation of requests for, and consideration and approval of, new outputs. </w:t>
      </w:r>
    </w:p>
    <w:p w14:paraId="47DF3828" w14:textId="77777777" w:rsidR="00645274" w:rsidRPr="008E2ACA" w:rsidRDefault="00645274" w:rsidP="00645274">
      <w:pPr>
        <w:pStyle w:val="BodyText"/>
      </w:pPr>
      <w:r w:rsidRPr="008E2ACA">
        <w:t xml:space="preserve">Member States and international organizations were invited to take the annex into account when proposing future work on MASS for consideration by the MSC and bring it to the attention of shipowners, operators, academia and all other parties concerned. </w:t>
      </w:r>
    </w:p>
    <w:p w14:paraId="597A2C66" w14:textId="77777777" w:rsidR="00645274" w:rsidRPr="008E2ACA" w:rsidRDefault="00645274" w:rsidP="00645274">
      <w:pPr>
        <w:pStyle w:val="BodyText"/>
      </w:pPr>
      <w:r w:rsidRPr="008E2ACA">
        <w:t>The key result was to develop an international code for MASS (similar to Polar code), then work on common gaps and themes, plus further cooperation amongst various committees with MASS tasks (Legal Committee (LEG) and Facilitation Committees (FAL)).</w:t>
      </w:r>
    </w:p>
    <w:p w14:paraId="3F06250A" w14:textId="03056C3D" w:rsidR="00645274" w:rsidRDefault="00645274" w:rsidP="00645274">
      <w:pPr>
        <w:pStyle w:val="BodyText"/>
      </w:pPr>
      <w:r w:rsidRPr="008E2ACA">
        <w:t>MSC 104 decided to establish an agenda item for developing a goal-based MASS instrument, and then at MSC105 (April 2022) commence work with a roadmap for further work (up until 2025)</w:t>
      </w:r>
      <w:r w:rsidR="0001363B">
        <w:t xml:space="preserve"> and a non-mandatory MASS code</w:t>
      </w:r>
      <w:r w:rsidR="00841B62">
        <w:t xml:space="preserve"> (with a view to adoption in 2024) to be followed by a mandatory MASS Codes (</w:t>
      </w:r>
      <w:r w:rsidR="002411B7">
        <w:t>envisaged to enter into force on 1 Jan 2028)</w:t>
      </w:r>
      <w:r w:rsidRPr="008E2ACA">
        <w:t xml:space="preserve">. </w:t>
      </w:r>
    </w:p>
    <w:p w14:paraId="0D7C4C3D" w14:textId="77777777" w:rsidR="00CF6EC7" w:rsidRPr="00CF6EC7" w:rsidRDefault="00CF6EC7" w:rsidP="00CF6EC7">
      <w:pPr>
        <w:pStyle w:val="BodyText"/>
      </w:pPr>
    </w:p>
    <w:p w14:paraId="024B7D31" w14:textId="2269BE73" w:rsidR="00816606" w:rsidRDefault="00816606" w:rsidP="00816606">
      <w:pPr>
        <w:pStyle w:val="Heading2"/>
      </w:pPr>
      <w:bookmarkStart w:id="53" w:name="_Toc111186824"/>
      <w:r>
        <w:t>IALA and MASS</w:t>
      </w:r>
      <w:bookmarkEnd w:id="53"/>
    </w:p>
    <w:p w14:paraId="261040E6" w14:textId="77777777" w:rsidR="00CF6EC7" w:rsidRDefault="00CF6EC7" w:rsidP="00CF6EC7">
      <w:pPr>
        <w:pStyle w:val="Heading2separationline"/>
      </w:pPr>
    </w:p>
    <w:p w14:paraId="1E5B3451" w14:textId="77777777" w:rsidR="007F329C" w:rsidRDefault="007F329C" w:rsidP="007F329C">
      <w:pPr>
        <w:pStyle w:val="BodyText"/>
        <w:rPr>
          <w:rStyle w:val="BodyTextChar"/>
        </w:rPr>
      </w:pPr>
      <w:commentRangeStart w:id="54"/>
      <w:r w:rsidRPr="00494EF8">
        <w:rPr>
          <w:rStyle w:val="BodyTextChar"/>
        </w:rPr>
        <w:lastRenderedPageBreak/>
        <w:t>MASS operations cannot be viewed in isolation but as an addition to the broad range of vessel types and users in the current maritime domain.</w:t>
      </w:r>
      <w:r>
        <w:rPr>
          <w:rStyle w:val="BodyTextChar"/>
        </w:rPr>
        <w:t xml:space="preserve"> To this end the 2023 edition of the IALA Maritime Buoyage System (MBS) has been updated and states</w:t>
      </w:r>
      <w:commentRangeEnd w:id="54"/>
      <w:r w:rsidR="002524E5">
        <w:rPr>
          <w:rStyle w:val="CommentReference"/>
        </w:rPr>
        <w:commentReference w:id="54"/>
      </w:r>
      <w:r>
        <w:rPr>
          <w:rStyle w:val="BodyTextChar"/>
        </w:rPr>
        <w:t>:-</w:t>
      </w:r>
    </w:p>
    <w:p w14:paraId="2BF2DCC5" w14:textId="77777777" w:rsidR="007F329C" w:rsidRDefault="007F329C" w:rsidP="007F329C">
      <w:pPr>
        <w:pStyle w:val="BodyText"/>
        <w:rPr>
          <w:rStyle w:val="BodyTextChar"/>
          <w:color w:val="000000"/>
        </w:rPr>
      </w:pPr>
      <w:r>
        <w:rPr>
          <w:rStyle w:val="BodyTextChar"/>
        </w:rPr>
        <w:t>“</w:t>
      </w:r>
      <w:r w:rsidRPr="008E2ACA">
        <w:rPr>
          <w:rStyle w:val="BodyTextChar"/>
        </w:rPr>
        <w:t>Current applications, marks and signals exhibited by AtoN as described in the MBS apply to all vessels, including MASS.  MASS operate with varying degrees of autonomy and make use of AtoN based on level of autonomy and type of technology used.  MASS may use AtoN described within the MBS and there may be developments of AtoN that are tailored specifically for MASS.</w:t>
      </w:r>
      <w:r>
        <w:rPr>
          <w:rStyle w:val="BodyTextChar"/>
        </w:rPr>
        <w:t>”</w:t>
      </w:r>
      <w:r w:rsidRPr="008E2ACA">
        <w:rPr>
          <w:rStyle w:val="BodyTextChar"/>
        </w:rPr>
        <w:t xml:space="preserve"> </w:t>
      </w:r>
      <w:r w:rsidRPr="008E2ACA">
        <w:rPr>
          <w:rStyle w:val="BodyTextChar"/>
          <w:color w:val="000000"/>
        </w:rPr>
        <w:t> </w:t>
      </w:r>
    </w:p>
    <w:p w14:paraId="44818A0F" w14:textId="77777777" w:rsidR="00606892" w:rsidRDefault="00606892" w:rsidP="007F329C">
      <w:pPr>
        <w:pStyle w:val="BodyText"/>
      </w:pPr>
      <w:commentRangeStart w:id="55"/>
      <w:r>
        <w:t xml:space="preserve">IMO MSC.1/Circ.1604 states: </w:t>
      </w:r>
      <w:commentRangeEnd w:id="55"/>
      <w:r w:rsidR="00A379EC">
        <w:rPr>
          <w:rStyle w:val="CommentReference"/>
        </w:rPr>
        <w:commentReference w:id="55"/>
      </w:r>
    </w:p>
    <w:p w14:paraId="73AE42E3" w14:textId="65E69A6E" w:rsidR="00606892" w:rsidRPr="00606892" w:rsidRDefault="00606892" w:rsidP="007F329C">
      <w:pPr>
        <w:pStyle w:val="BodyText"/>
        <w:rPr>
          <w:rStyle w:val="BodyTextChar"/>
        </w:rPr>
      </w:pPr>
      <w:r>
        <w:t>“</w:t>
      </w:r>
      <w:r w:rsidRPr="008E2ACA">
        <w:t>An appropriate means of AtoN and for communications and data exchange, including redundancy, should be provided for the safe conduct of any MASS trial</w:t>
      </w:r>
      <w:r>
        <w:t>.”</w:t>
      </w:r>
      <w:r w:rsidRPr="008E2ACA">
        <w:t xml:space="preserve"> </w:t>
      </w:r>
    </w:p>
    <w:p w14:paraId="16451ED2" w14:textId="42B7E456" w:rsidR="00C677AA" w:rsidRPr="008E2ACA" w:rsidRDefault="00C677AA" w:rsidP="00C677AA">
      <w:pPr>
        <w:pStyle w:val="BodyText"/>
      </w:pPr>
      <w:r>
        <w:t xml:space="preserve">IALA is considering MASS as the operational, technological and </w:t>
      </w:r>
      <w:r w:rsidR="00753B9C">
        <w:t>regulatory</w:t>
      </w:r>
      <w:r w:rsidR="00D16362">
        <w:t xml:space="preserve"> </w:t>
      </w:r>
      <w:r w:rsidR="00753B9C">
        <w:t>level.</w:t>
      </w:r>
      <w:ins w:id="56" w:author="Jillian Carson-Jackson" w:date="2023-06-08T19:22:00Z">
        <w:r w:rsidR="00A379EC">
          <w:t xml:space="preserve"> </w:t>
        </w:r>
      </w:ins>
      <w:r w:rsidR="007F329C" w:rsidRPr="008E2ACA">
        <w:t>The establishment of safe and secure environments in which MASS can operate can be assisted through the provision</w:t>
      </w:r>
      <w:r w:rsidR="007F329C">
        <w:t xml:space="preserve"> and adaption</w:t>
      </w:r>
      <w:r w:rsidR="007F329C" w:rsidRPr="008E2ACA">
        <w:t xml:space="preserve"> of AtoN, beneficial to MASS operations.  </w:t>
      </w:r>
    </w:p>
    <w:p w14:paraId="74BC2817" w14:textId="5897F372" w:rsidR="00C677AA" w:rsidRPr="008E2ACA" w:rsidRDefault="0062642C" w:rsidP="00C677AA">
      <w:pPr>
        <w:pStyle w:val="BodyText"/>
      </w:pPr>
      <w:r>
        <w:t>MASS operatio</w:t>
      </w:r>
      <w:r w:rsidR="007B47C2">
        <w:t xml:space="preserve">ns rely on </w:t>
      </w:r>
      <w:r w:rsidR="00F22682">
        <w:t xml:space="preserve">positioning, </w:t>
      </w:r>
      <w:r w:rsidR="00C677AA" w:rsidRPr="008E2ACA">
        <w:t xml:space="preserve">digital data exchange capabilities, including developments in </w:t>
      </w:r>
      <w:r w:rsidR="00A43BDF">
        <w:t xml:space="preserve">the VHF Data Exchange System (VDES), International Mobile Technologies (i.e. </w:t>
      </w:r>
      <w:r w:rsidR="00C677AA" w:rsidRPr="008E2ACA">
        <w:t>4G and 5G</w:t>
      </w:r>
      <w:r w:rsidR="00A43BDF">
        <w:t>)</w:t>
      </w:r>
      <w:r w:rsidR="00C677AA" w:rsidRPr="008E2ACA">
        <w:t xml:space="preserve">, digital VHF Voice and satellite technologies </w:t>
      </w:r>
      <w:r w:rsidR="00F22682">
        <w:t xml:space="preserve">and traffic </w:t>
      </w:r>
      <w:del w:id="57" w:author="Jillian Carson-Jackson" w:date="2023-06-08T19:21:00Z">
        <w:r w:rsidR="00F22682" w:rsidDel="00A379EC">
          <w:delText>managent</w:delText>
        </w:r>
      </w:del>
      <w:ins w:id="58" w:author="Jillian Carson-Jackson" w:date="2023-06-08T19:21:00Z">
        <w:r w:rsidR="00A379EC">
          <w:t>management</w:t>
        </w:r>
      </w:ins>
      <w:r w:rsidR="00F22682">
        <w:t xml:space="preserve"> and further shore site support</w:t>
      </w:r>
      <w:r w:rsidR="00C677AA" w:rsidRPr="008E2ACA">
        <w:t xml:space="preserve">. </w:t>
      </w:r>
    </w:p>
    <w:p w14:paraId="1F0C4723" w14:textId="516C9704" w:rsidR="007F329C" w:rsidRPr="008E2ACA" w:rsidRDefault="007F329C" w:rsidP="007F329C">
      <w:pPr>
        <w:pStyle w:val="BodyText"/>
      </w:pPr>
      <w:commentRangeStart w:id="59"/>
      <w:r w:rsidRPr="008E2ACA">
        <w:t xml:space="preserve">IALA provides guidance on AtoN that </w:t>
      </w:r>
      <w:r>
        <w:t>should</w:t>
      </w:r>
      <w:r w:rsidRPr="008E2ACA">
        <w:t xml:space="preserve"> be used to support MASS </w:t>
      </w:r>
      <w:r w:rsidRPr="00494EF8">
        <w:t>operations within this complex environment</w:t>
      </w:r>
      <w:r w:rsidRPr="008E2ACA">
        <w:t>, including, but not limited to</w:t>
      </w:r>
      <w:r w:rsidR="00BE3247">
        <w:t xml:space="preserve"> the</w:t>
      </w:r>
      <w:r w:rsidRPr="008E2ACA">
        <w:t xml:space="preserve">: </w:t>
      </w:r>
      <w:commentRangeEnd w:id="59"/>
      <w:r w:rsidR="00A379EC">
        <w:rPr>
          <w:rStyle w:val="CommentReference"/>
        </w:rPr>
        <w:commentReference w:id="59"/>
      </w:r>
    </w:p>
    <w:p w14:paraId="213DF5FD" w14:textId="7129748E" w:rsidR="000B2512" w:rsidRPr="008E2ACA" w:rsidRDefault="00BE3247" w:rsidP="000B2512">
      <w:pPr>
        <w:pStyle w:val="BodyText"/>
        <w:numPr>
          <w:ilvl w:val="0"/>
          <w:numId w:val="49"/>
        </w:numPr>
        <w:ind w:left="567" w:hanging="567"/>
      </w:pPr>
      <w:r>
        <w:t>p</w:t>
      </w:r>
      <w:r w:rsidR="000B2512">
        <w:t>rovision of AtoN: fixed and floating</w:t>
      </w:r>
      <w:r w:rsidR="000B2512" w:rsidRPr="008E2ACA">
        <w:t xml:space="preserve"> </w:t>
      </w:r>
      <w:r w:rsidR="007F329C" w:rsidRPr="008E2ACA">
        <w:t>shore side electronic AtoN</w:t>
      </w:r>
      <w:r w:rsidR="000B2512">
        <w:t>,</w:t>
      </w:r>
      <w:r w:rsidR="007F329C" w:rsidRPr="008E2ACA">
        <w:t xml:space="preserve"> </w:t>
      </w:r>
      <w:del w:id="60" w:author="Jillian Carson-Jackson" w:date="2023-06-08T19:24:00Z">
        <w:r w:rsidR="000B2512" w:rsidDel="00A379EC">
          <w:delText>,</w:delText>
        </w:r>
        <w:r w:rsidR="000B2512" w:rsidRPr="000B2512" w:rsidDel="00A379EC">
          <w:delText xml:space="preserve"> </w:delText>
        </w:r>
      </w:del>
      <w:r w:rsidR="000B2512">
        <w:t>v</w:t>
      </w:r>
      <w:r w:rsidR="000B2512" w:rsidRPr="008E2ACA">
        <w:t>irtual AtoN</w:t>
      </w:r>
      <w:r w:rsidR="000B2512">
        <w:t>,</w:t>
      </w:r>
      <w:r w:rsidR="000B2512" w:rsidRPr="008E2ACA">
        <w:t xml:space="preserve"> </w:t>
      </w:r>
      <w:r w:rsidR="000B2512">
        <w:t>m</w:t>
      </w:r>
      <w:r w:rsidR="000B2512" w:rsidRPr="008E2ACA">
        <w:t>arking of physical AtoN using Synthetic AtoN</w:t>
      </w:r>
    </w:p>
    <w:p w14:paraId="119F0281" w14:textId="61129EFC" w:rsidR="000B2512" w:rsidRPr="008E2ACA" w:rsidRDefault="000B2512" w:rsidP="000B2512">
      <w:pPr>
        <w:pStyle w:val="BodyText"/>
        <w:numPr>
          <w:ilvl w:val="0"/>
          <w:numId w:val="49"/>
        </w:numPr>
        <w:ind w:left="567" w:hanging="567"/>
      </w:pPr>
    </w:p>
    <w:p w14:paraId="3511CDD3" w14:textId="1C2FD1B4" w:rsidR="007F329C" w:rsidRPr="008E2ACA" w:rsidRDefault="007F329C" w:rsidP="007F329C">
      <w:pPr>
        <w:pStyle w:val="BodyText"/>
        <w:numPr>
          <w:ilvl w:val="0"/>
          <w:numId w:val="49"/>
        </w:numPr>
        <w:ind w:left="567" w:hanging="567"/>
      </w:pPr>
    </w:p>
    <w:p w14:paraId="0711F5C4" w14:textId="41832FE6" w:rsidR="007F329C" w:rsidRPr="008E2ACA" w:rsidRDefault="007F329C" w:rsidP="00883181">
      <w:pPr>
        <w:pStyle w:val="BodyText"/>
      </w:pPr>
    </w:p>
    <w:p w14:paraId="2D093E9F" w14:textId="03D46530" w:rsidR="007F329C" w:rsidRPr="008E2ACA" w:rsidRDefault="00BE3247" w:rsidP="007F329C">
      <w:pPr>
        <w:pStyle w:val="BodyText"/>
        <w:numPr>
          <w:ilvl w:val="0"/>
          <w:numId w:val="49"/>
        </w:numPr>
        <w:ind w:left="567" w:hanging="567"/>
      </w:pPr>
      <w:r w:rsidRPr="008E2ACA">
        <w:t xml:space="preserve"> </w:t>
      </w:r>
      <w:r w:rsidR="007F329C" w:rsidRPr="008E2ACA">
        <w:t xml:space="preserve">transmission </w:t>
      </w:r>
      <w:r w:rsidR="007F329C">
        <w:t>information</w:t>
      </w:r>
      <w:r w:rsidR="000B2512">
        <w:t>: AtoN information,</w:t>
      </w:r>
      <w:r w:rsidR="007F329C">
        <w:t xml:space="preserve"> MSI, </w:t>
      </w:r>
      <w:r w:rsidR="007F329C" w:rsidRPr="008E2ACA">
        <w:t xml:space="preserve">Meteorological and Hydrographic data </w:t>
      </w:r>
      <w:r>
        <w:t>(</w:t>
      </w:r>
      <w:r w:rsidR="007F329C" w:rsidRPr="008E2ACA">
        <w:t>using Application Specific Messages (ASM) contained in IMO Circular SN.1/ 289</w:t>
      </w:r>
      <w:r>
        <w:t xml:space="preserve"> or other systems as may be developed)</w:t>
      </w:r>
      <w:r w:rsidR="007F329C" w:rsidRPr="008E2ACA">
        <w:t xml:space="preserve"> </w:t>
      </w:r>
    </w:p>
    <w:p w14:paraId="56B41C99" w14:textId="063A873B" w:rsidR="007F329C" w:rsidRPr="008E2ACA" w:rsidRDefault="00BE3247" w:rsidP="007F329C">
      <w:pPr>
        <w:pStyle w:val="BodyText"/>
        <w:numPr>
          <w:ilvl w:val="0"/>
          <w:numId w:val="49"/>
        </w:numPr>
        <w:ind w:left="567" w:hanging="567"/>
      </w:pPr>
      <w:r>
        <w:t>support of</w:t>
      </w:r>
      <w:r w:rsidR="007F329C" w:rsidRPr="008E2ACA">
        <w:t xml:space="preserve"> safe and efficient operations within</w:t>
      </w:r>
      <w:r w:rsidR="007F329C">
        <w:t xml:space="preserve"> both national and international waterways</w:t>
      </w:r>
      <w:r w:rsidR="007F329C" w:rsidRPr="008E2ACA">
        <w:t xml:space="preserve"> </w:t>
      </w:r>
    </w:p>
    <w:p w14:paraId="56B9F452" w14:textId="0E629D08" w:rsidR="007F329C" w:rsidRPr="008E2ACA" w:rsidRDefault="002E4467" w:rsidP="007F329C">
      <w:pPr>
        <w:pStyle w:val="BodyText"/>
        <w:numPr>
          <w:ilvl w:val="0"/>
          <w:numId w:val="49"/>
        </w:numPr>
        <w:ind w:left="567" w:hanging="567"/>
      </w:pPr>
      <w:r>
        <w:t>provision of VTS</w:t>
      </w:r>
      <w:r w:rsidR="00773622">
        <w:t xml:space="preserve">: </w:t>
      </w:r>
      <w:r w:rsidR="007F329C" w:rsidRPr="008E2ACA">
        <w:t>communication between vessels within and outside of a VTS environment, recognising the different degrees or levels of autonomy</w:t>
      </w:r>
      <w:r w:rsidR="00773622">
        <w:t xml:space="preserve">; </w:t>
      </w:r>
      <w:r w:rsidR="00EF5A22">
        <w:t>monitoring and sharing</w:t>
      </w:r>
      <w:r w:rsidR="00773622" w:rsidRPr="008E2ACA">
        <w:t xml:space="preserve"> of a common operating picture for situational awareness of the waterway within</w:t>
      </w:r>
      <w:r w:rsidR="00773622">
        <w:t xml:space="preserve"> and outside of</w:t>
      </w:r>
      <w:r w:rsidR="00773622" w:rsidRPr="008E2ACA">
        <w:t xml:space="preserve"> Vessel Traffic Services (VTS) environment</w:t>
      </w:r>
      <w:r w:rsidR="004945CE">
        <w:t>; interaction between VTS and Remote Control Centres (RCC) for MASS</w:t>
      </w:r>
      <w:r w:rsidR="00EF5A22">
        <w:t xml:space="preserve">. </w:t>
      </w:r>
    </w:p>
    <w:p w14:paraId="36DEC65B" w14:textId="08715CFB" w:rsidR="007F329C" w:rsidRPr="008E2ACA" w:rsidRDefault="007F329C" w:rsidP="007F329C">
      <w:pPr>
        <w:pStyle w:val="BodyText"/>
        <w:numPr>
          <w:ilvl w:val="0"/>
          <w:numId w:val="49"/>
        </w:numPr>
        <w:ind w:left="567" w:hanging="567"/>
      </w:pPr>
    </w:p>
    <w:p w14:paraId="521E964C" w14:textId="0A132FF2" w:rsidR="007F329C" w:rsidRPr="008E2ACA" w:rsidRDefault="00F21B7F" w:rsidP="007F329C">
      <w:pPr>
        <w:pStyle w:val="BodyText"/>
        <w:numPr>
          <w:ilvl w:val="0"/>
          <w:numId w:val="49"/>
        </w:numPr>
        <w:ind w:left="567" w:hanging="567"/>
      </w:pPr>
      <w:r>
        <w:t xml:space="preserve">consideration </w:t>
      </w:r>
      <w:r w:rsidR="00121FB4">
        <w:t>of reliable</w:t>
      </w:r>
      <w:r w:rsidR="00F22682">
        <w:t>, safe</w:t>
      </w:r>
      <w:r w:rsidR="00121FB4">
        <w:t xml:space="preserve"> and secure</w:t>
      </w:r>
      <w:r w:rsidR="00774DBE">
        <w:t xml:space="preserve"> systems</w:t>
      </w:r>
      <w:r w:rsidR="00121FB4">
        <w:t xml:space="preserve">: </w:t>
      </w:r>
      <w:r w:rsidR="002D2FED">
        <w:t xml:space="preserve">cyber security </w:t>
      </w:r>
      <w:r>
        <w:t>and management of</w:t>
      </w:r>
      <w:r w:rsidR="007F329C" w:rsidRPr="008E2ACA">
        <w:t xml:space="preserve"> cyber risk</w:t>
      </w:r>
      <w:r w:rsidR="00FC5F8B">
        <w:t>; a</w:t>
      </w:r>
      <w:r w:rsidR="00FC5F8B" w:rsidRPr="008E2ACA">
        <w:t>ugmentation of positioning systems</w:t>
      </w:r>
      <w:r w:rsidR="00FC5F8B">
        <w:t>;</w:t>
      </w:r>
      <w:r w:rsidR="00FC5F8B" w:rsidRPr="008E2ACA">
        <w:t xml:space="preserve"> </w:t>
      </w:r>
      <w:r w:rsidR="00FC5F8B" w:rsidRPr="00FC5F8B">
        <w:t xml:space="preserve"> </w:t>
      </w:r>
      <w:r w:rsidR="00FC5F8B">
        <w:t>requirement for and promotion of</w:t>
      </w:r>
      <w:r w:rsidR="00FC5F8B" w:rsidRPr="008E2ACA">
        <w:t xml:space="preserve"> standardisation of data transfer</w:t>
      </w:r>
    </w:p>
    <w:p w14:paraId="7A78C2DD" w14:textId="6674976D" w:rsidR="007F329C" w:rsidRPr="008E2ACA" w:rsidRDefault="007F329C" w:rsidP="007F329C">
      <w:pPr>
        <w:pStyle w:val="BodyText"/>
        <w:numPr>
          <w:ilvl w:val="0"/>
          <w:numId w:val="49"/>
        </w:numPr>
        <w:ind w:left="567" w:hanging="567"/>
      </w:pPr>
    </w:p>
    <w:p w14:paraId="05D88FA6" w14:textId="7B0A1613" w:rsidR="007F329C" w:rsidRPr="008E2ACA" w:rsidRDefault="007F329C" w:rsidP="007F329C">
      <w:pPr>
        <w:pStyle w:val="BodyText"/>
        <w:numPr>
          <w:ilvl w:val="0"/>
          <w:numId w:val="49"/>
        </w:numPr>
        <w:ind w:left="567" w:hanging="567"/>
      </w:pPr>
    </w:p>
    <w:p w14:paraId="7BD3BCED" w14:textId="77777777" w:rsidR="00CF6EC7" w:rsidRPr="00CF6EC7" w:rsidRDefault="00CF6EC7" w:rsidP="00CF6EC7">
      <w:pPr>
        <w:pStyle w:val="BodyText"/>
      </w:pPr>
    </w:p>
    <w:p w14:paraId="65C4CA76" w14:textId="59752961" w:rsidR="00E92E1C" w:rsidRDefault="009A706B" w:rsidP="00816606">
      <w:pPr>
        <w:pStyle w:val="Heading2"/>
      </w:pPr>
      <w:bookmarkStart w:id="61" w:name="_Toc111186825"/>
      <w:r>
        <w:t>Review of MASS related Documents</w:t>
      </w:r>
      <w:bookmarkEnd w:id="61"/>
    </w:p>
    <w:p w14:paraId="0CE2BAF0" w14:textId="77777777" w:rsidR="009E2350" w:rsidRDefault="009E2350" w:rsidP="009E2350">
      <w:pPr>
        <w:pStyle w:val="BodyText"/>
      </w:pPr>
      <w:r>
        <w:t xml:space="preserve">As for other technologies, there is a compelling need for MASS equipment and functionalities to be tested, verified and validated and certified under the application of performance standards. However, as automation and increasing levels of autonomy in utilized systems are leading to higher complexity, for example by using methods from artificial intelligence, existing conventional standards are no longer applicable. Currently, several </w:t>
      </w:r>
      <w:r>
        <w:lastRenderedPageBreak/>
        <w:t xml:space="preserve">organizations have started to work on re-evaluating existing documents and drafting new standards and guidance documents for the usage in certification processes. </w:t>
      </w:r>
    </w:p>
    <w:p w14:paraId="156744D1" w14:textId="4F1E205C" w:rsidR="00141ABA" w:rsidRDefault="00141ABA" w:rsidP="00883181">
      <w:pPr>
        <w:pStyle w:val="Heading3"/>
      </w:pPr>
      <w:bookmarkStart w:id="62" w:name="_Toc111186826"/>
      <w:commentRangeStart w:id="63"/>
      <w:r>
        <w:t>Existing high-level documents</w:t>
      </w:r>
      <w:bookmarkEnd w:id="62"/>
      <w:commentRangeEnd w:id="63"/>
      <w:r w:rsidR="00A379EC">
        <w:rPr>
          <w:rStyle w:val="CommentReference"/>
          <w:rFonts w:asciiTheme="minorHAnsi" w:eastAsiaTheme="minorHAnsi" w:hAnsiTheme="minorHAnsi" w:cstheme="minorBidi"/>
          <w:b w:val="0"/>
          <w:bCs w:val="0"/>
          <w:smallCaps w:val="0"/>
          <w:color w:val="auto"/>
        </w:rPr>
        <w:commentReference w:id="63"/>
      </w:r>
    </w:p>
    <w:p w14:paraId="712A4A5F" w14:textId="77777777" w:rsidR="009E2350" w:rsidRDefault="009E2350" w:rsidP="009E2350">
      <w:pPr>
        <w:pStyle w:val="BodyText"/>
      </w:pPr>
      <w:r>
        <w:t>Existing “high-level” documents, that may still be relevant in new processes for the certification of MASS equipment are:</w:t>
      </w:r>
    </w:p>
    <w:p w14:paraId="7E741FC2" w14:textId="600B597C" w:rsidR="009E2350" w:rsidRPr="002E6470" w:rsidRDefault="009E2350" w:rsidP="00883181">
      <w:pPr>
        <w:pStyle w:val="ListBullet"/>
      </w:pPr>
      <w:r w:rsidRPr="002E6470">
        <w:t>SOLAS - International Convention for the Safety of Life at Sea (currently not fully applicable to MASS due to requirements regarding personnel etc.)</w:t>
      </w:r>
    </w:p>
    <w:p w14:paraId="47F3626B" w14:textId="0E24C6EE" w:rsidR="009E2350" w:rsidRPr="002E6470" w:rsidRDefault="009E2350" w:rsidP="00883181">
      <w:pPr>
        <w:pStyle w:val="ListBullet"/>
      </w:pPr>
      <w:r w:rsidRPr="002E6470">
        <w:t>STCW – Only partially related to MASS for certification of personnel</w:t>
      </w:r>
    </w:p>
    <w:p w14:paraId="5F136FF9" w14:textId="5E628387" w:rsidR="009E2350" w:rsidRPr="002E6470" w:rsidRDefault="009E2350" w:rsidP="00883181">
      <w:pPr>
        <w:pStyle w:val="ListBullet"/>
      </w:pPr>
      <w:r w:rsidRPr="002E6470">
        <w:t xml:space="preserve">COLREGS – (applicable to the control / navigation of the Autonomous ship – however, currently includes some “soft” definitions such as “safe speed” or “restricted visibility”, that may not be clearly enough defined for implementation in an autonomous system. </w:t>
      </w:r>
      <w:r w:rsidR="0048126C" w:rsidRPr="002E6470">
        <w:t xml:space="preserve">(cf. </w:t>
      </w:r>
      <w:hyperlink r:id="rId30" w:history="1">
        <w:r w:rsidR="0048126C" w:rsidRPr="00883181">
          <w:rPr>
            <w:rStyle w:val="Hyperlink"/>
            <w:color w:val="auto"/>
            <w:u w:val="none"/>
          </w:rPr>
          <w:t>https://www.researchgate.net/publication/336786127_Maritime_Autonomous_Surface_Ships_MASS_and_the_COLREGS_Do_We_Need_Quantified_Rules_Or_Is_the_Ordinary_Practice_of_Seamen_Specific_Enough</w:t>
        </w:r>
      </w:hyperlink>
      <w:r w:rsidR="0048126C" w:rsidRPr="00883181">
        <w:t xml:space="preserve"> )</w:t>
      </w:r>
    </w:p>
    <w:p w14:paraId="07BB79C7" w14:textId="0CD7A88A" w:rsidR="009E2350" w:rsidRPr="002E6470" w:rsidRDefault="009E2350" w:rsidP="00883181">
      <w:pPr>
        <w:pStyle w:val="ListBullet"/>
      </w:pPr>
      <w:r w:rsidRPr="002E6470">
        <w:t>ISPS Code - International Code for the Security of Ships and of Port Facilities (generally applicable, but might be relevant regarding cyber security and also needs to be assessed when dealing with unmanned ships).</w:t>
      </w:r>
    </w:p>
    <w:p w14:paraId="3E3B845C" w14:textId="192C03D5" w:rsidR="009E2350" w:rsidRPr="002E6470" w:rsidRDefault="009E2350" w:rsidP="00883181">
      <w:pPr>
        <w:pStyle w:val="ListBullet"/>
      </w:pPr>
      <w:r w:rsidRPr="002E6470">
        <w:t>IMO A.694(17): General Requirements for Shipborne Radio Equipment Forming Part of the Global Maritime Distress and Safety System (GMDSS) and for Electronic Navigational Aids - resolution -&gt; Generally applicable for electronic Navigational Aids (mainly Hardware)</w:t>
      </w:r>
    </w:p>
    <w:p w14:paraId="315B548E" w14:textId="306DDD62" w:rsidR="009E2350" w:rsidRPr="002E6470" w:rsidRDefault="009E2350" w:rsidP="00883181">
      <w:pPr>
        <w:pStyle w:val="ListBullet"/>
      </w:pPr>
      <w:r w:rsidRPr="002E6470">
        <w:t>IMO A.1047(27): “Principles of Minimum Safe Manning” already takes automation into concern and may be relevant for higher degrees of autonomy.</w:t>
      </w:r>
    </w:p>
    <w:p w14:paraId="19F1FB6D" w14:textId="4960E025" w:rsidR="006257C1" w:rsidRDefault="006257C1" w:rsidP="00883181">
      <w:pPr>
        <w:pStyle w:val="Heading3"/>
      </w:pPr>
      <w:bookmarkStart w:id="64" w:name="_Toc111186827"/>
      <w:r>
        <w:t xml:space="preserve">Other </w:t>
      </w:r>
      <w:commentRangeStart w:id="65"/>
      <w:commentRangeStart w:id="66"/>
      <w:r>
        <w:t>documents</w:t>
      </w:r>
      <w:commentRangeEnd w:id="65"/>
      <w:r w:rsidR="00DF4C45">
        <w:rPr>
          <w:rStyle w:val="CommentReference"/>
          <w:rFonts w:asciiTheme="minorHAnsi" w:eastAsiaTheme="minorHAnsi" w:hAnsiTheme="minorHAnsi" w:cstheme="minorBidi"/>
          <w:b w:val="0"/>
          <w:bCs w:val="0"/>
          <w:smallCaps w:val="0"/>
          <w:color w:val="auto"/>
        </w:rPr>
        <w:commentReference w:id="65"/>
      </w:r>
      <w:bookmarkEnd w:id="64"/>
      <w:commentRangeEnd w:id="66"/>
      <w:r w:rsidR="00A379EC">
        <w:rPr>
          <w:rStyle w:val="CommentReference"/>
          <w:rFonts w:asciiTheme="minorHAnsi" w:eastAsiaTheme="minorHAnsi" w:hAnsiTheme="minorHAnsi" w:cstheme="minorBidi"/>
          <w:b w:val="0"/>
          <w:bCs w:val="0"/>
          <w:smallCaps w:val="0"/>
          <w:color w:val="auto"/>
        </w:rPr>
        <w:commentReference w:id="66"/>
      </w:r>
    </w:p>
    <w:p w14:paraId="17C7A368" w14:textId="6804C477" w:rsidR="009E2350" w:rsidRDefault="009E2350" w:rsidP="009E2350">
      <w:pPr>
        <w:pStyle w:val="BodyText"/>
      </w:pPr>
      <w:r>
        <w:t xml:space="preserve">An extensive overview of requirements for the certification of MASS systems is given in </w:t>
      </w:r>
      <w:r w:rsidRPr="00883181">
        <w:rPr>
          <w:i/>
          <w:iCs/>
        </w:rPr>
        <w:t>DNVGL-CG-0264 Edition September 2018: Autonomous and remotely operated ships – Extensive Guideline for the certification of Autonomous Systems on vessels including their engineering and design process</w:t>
      </w:r>
      <w:r>
        <w:t xml:space="preserve">. </w:t>
      </w:r>
      <w:r w:rsidR="003F02DC">
        <w:t>From</w:t>
      </w:r>
      <w:r>
        <w:t xml:space="preserve"> the perspective of IALA, the following aspects need to be considered for the development of AtoNs, VTS and Maritime Services in the context of e-Navigation</w:t>
      </w:r>
      <w:r w:rsidR="00B9652D">
        <w:t xml:space="preserve"> (emphasis added)</w:t>
      </w:r>
      <w:r>
        <w:t xml:space="preserve">: </w:t>
      </w:r>
    </w:p>
    <w:p w14:paraId="60D47BC2" w14:textId="1AAF05F9" w:rsidR="009E2350" w:rsidRPr="002E6470" w:rsidRDefault="009E2350" w:rsidP="00883181">
      <w:pPr>
        <w:pStyle w:val="ListBullet"/>
      </w:pPr>
      <w:r w:rsidRPr="002E6470">
        <w:t xml:space="preserve">“It shall be possible to plan the intended voyage in advance, taking into consideration all </w:t>
      </w:r>
      <w:r w:rsidRPr="00883181">
        <w:rPr>
          <w:b/>
          <w:bCs/>
        </w:rPr>
        <w:t>pertinent information</w:t>
      </w:r>
      <w:r w:rsidRPr="002E6470">
        <w:t xml:space="preserve"> and make a passage plan.” (p.53) </w:t>
      </w:r>
      <w:r w:rsidRPr="002E6470">
        <w:t> Relevant for Information Services for MASS (cf. MS in the context of e-Nav)</w:t>
      </w:r>
    </w:p>
    <w:p w14:paraId="529CBD68" w14:textId="33078D67" w:rsidR="009E2350" w:rsidRPr="002E6470" w:rsidRDefault="009E2350" w:rsidP="00883181">
      <w:pPr>
        <w:pStyle w:val="ListBullet"/>
      </w:pPr>
      <w:r w:rsidRPr="002E6470">
        <w:t xml:space="preserve">“It shall be possible to detect </w:t>
      </w:r>
      <w:r w:rsidRPr="00883181">
        <w:rPr>
          <w:b/>
          <w:bCs/>
        </w:rPr>
        <w:t>all external objects of interest</w:t>
      </w:r>
      <w:r w:rsidRPr="002E6470">
        <w:t xml:space="preserve"> for safe navigation, such as ships, </w:t>
      </w:r>
      <w:r w:rsidRPr="00883181">
        <w:rPr>
          <w:b/>
          <w:bCs/>
        </w:rPr>
        <w:t xml:space="preserve">buoys and lighthouses </w:t>
      </w:r>
      <w:r w:rsidRPr="002E6470">
        <w:t>in any direction when the vessel is pitching and rolling.” (p.54)</w:t>
      </w:r>
    </w:p>
    <w:p w14:paraId="621B2941" w14:textId="49177936" w:rsidR="009E2350" w:rsidRPr="002E6470" w:rsidRDefault="009E2350" w:rsidP="00883181">
      <w:pPr>
        <w:pStyle w:val="ListBullet"/>
      </w:pPr>
      <w:r w:rsidRPr="002E6470">
        <w:t>“It shall be possible to detect and recognise lights and shapes as described in COLREG Part C, and sound and light signals as described in COLREG Part D.” (p.54)</w:t>
      </w:r>
    </w:p>
    <w:p w14:paraId="78F91870" w14:textId="6BC1CE11" w:rsidR="009E2350" w:rsidRPr="002E6470" w:rsidRDefault="009E2350" w:rsidP="00883181">
      <w:pPr>
        <w:pStyle w:val="ListBullet"/>
      </w:pPr>
      <w:r w:rsidRPr="002E6470">
        <w:t>“Any systems provided for detection of hazards to navigation above the water surface should be able to provide essential information supporting collision avoidance and safe navigation based on the requirements for lookout and horizontal and vertical field of vision described in [3.1.1]. Typical hazards include other vessels, aids to navigation, small unlit boats, floating logs, oil drums, containers, buoys, ice, hazardous waves, etc., thus the size, colour and material of the object are parameters to be considered.” (p.57)</w:t>
      </w:r>
    </w:p>
    <w:p w14:paraId="072B7BB9" w14:textId="77777777" w:rsidR="009E2350" w:rsidRDefault="009E2350" w:rsidP="009E2350">
      <w:pPr>
        <w:pStyle w:val="BodyText"/>
      </w:pPr>
      <w:r>
        <w:t>Further requirements are mentioned in the considered document on the topics of:</w:t>
      </w:r>
    </w:p>
    <w:p w14:paraId="2A362593" w14:textId="5319D5CA" w:rsidR="009E2350" w:rsidRPr="00883181" w:rsidRDefault="009E2350" w:rsidP="00883181">
      <w:pPr>
        <w:pStyle w:val="ListBullet"/>
        <w:rPr>
          <w:rStyle w:val="Hyperlink"/>
          <w:rFonts w:ascii="Calibri" w:eastAsia="Times New Roman" w:hAnsi="Calibri" w:cs="Calibri"/>
          <w:bCs/>
        </w:rPr>
      </w:pPr>
      <w:r w:rsidRPr="00883181">
        <w:rPr>
          <w:rStyle w:val="Hyperlink"/>
          <w:rFonts w:ascii="Calibri" w:eastAsia="Times New Roman" w:hAnsi="Calibri" w:cs="Calibri"/>
          <w:bCs/>
        </w:rPr>
        <w:t>Communication Link to VTS (p. 92 / p. 93)</w:t>
      </w:r>
    </w:p>
    <w:p w14:paraId="7A4C492C" w14:textId="04B88213" w:rsidR="009E2350" w:rsidRPr="00883181" w:rsidRDefault="009E2350" w:rsidP="00883181">
      <w:pPr>
        <w:pStyle w:val="ListBullet"/>
        <w:rPr>
          <w:rStyle w:val="Hyperlink"/>
          <w:rFonts w:ascii="Calibri" w:eastAsia="Times New Roman" w:hAnsi="Calibri" w:cs="Calibri"/>
          <w:bCs/>
        </w:rPr>
      </w:pPr>
      <w:r w:rsidRPr="00883181">
        <w:rPr>
          <w:rStyle w:val="Hyperlink"/>
          <w:rFonts w:ascii="Calibri" w:eastAsia="Times New Roman" w:hAnsi="Calibri" w:cs="Calibri"/>
          <w:bCs/>
        </w:rPr>
        <w:t>Situational Awareness in RCC (p.58 ff.)</w:t>
      </w:r>
    </w:p>
    <w:p w14:paraId="5BA015D8" w14:textId="583E4D5E" w:rsidR="009E2350" w:rsidRPr="00883181" w:rsidRDefault="00B375D6" w:rsidP="00883181">
      <w:pPr>
        <w:pStyle w:val="ListBullet"/>
        <w:rPr>
          <w:rStyle w:val="Hyperlink"/>
          <w:rFonts w:ascii="Calibri" w:eastAsia="Times New Roman" w:hAnsi="Calibri" w:cs="Calibri"/>
          <w:bCs/>
        </w:rPr>
      </w:pPr>
      <w:r>
        <w:rPr>
          <w:rStyle w:val="Hyperlink"/>
          <w:rFonts w:ascii="Calibri" w:eastAsia="Times New Roman" w:hAnsi="Calibri" w:cs="Calibri"/>
          <w:bCs/>
        </w:rPr>
        <w:t>RCC</w:t>
      </w:r>
      <w:r w:rsidR="009E2350" w:rsidRPr="00883181">
        <w:rPr>
          <w:rStyle w:val="Hyperlink"/>
          <w:rFonts w:ascii="Calibri" w:eastAsia="Times New Roman" w:hAnsi="Calibri" w:cs="Calibri"/>
          <w:bCs/>
        </w:rPr>
        <w:t xml:space="preserve"> Workstation for voyage planning (p. 61)</w:t>
      </w:r>
    </w:p>
    <w:p w14:paraId="2772D8DC" w14:textId="10AC9771" w:rsidR="009E2350" w:rsidRPr="00883181" w:rsidRDefault="00B375D6" w:rsidP="00883181">
      <w:pPr>
        <w:pStyle w:val="ListBullet"/>
        <w:rPr>
          <w:rStyle w:val="Hyperlink"/>
          <w:rFonts w:ascii="Calibri" w:eastAsia="Times New Roman" w:hAnsi="Calibri" w:cs="Calibri"/>
          <w:bCs/>
        </w:rPr>
      </w:pPr>
      <w:r>
        <w:rPr>
          <w:rStyle w:val="Hyperlink"/>
          <w:rFonts w:ascii="Calibri" w:eastAsia="Times New Roman" w:hAnsi="Calibri" w:cs="Calibri"/>
          <w:bCs/>
        </w:rPr>
        <w:t>RCC</w:t>
      </w:r>
      <w:r w:rsidR="009E2350" w:rsidRPr="00883181">
        <w:rPr>
          <w:rStyle w:val="Hyperlink"/>
          <w:rFonts w:ascii="Calibri" w:eastAsia="Times New Roman" w:hAnsi="Calibri" w:cs="Calibri"/>
          <w:bCs/>
        </w:rPr>
        <w:t xml:space="preserve"> in general (p. 83 ff.)</w:t>
      </w:r>
    </w:p>
    <w:p w14:paraId="30BB038F" w14:textId="77777777" w:rsidR="009E2350" w:rsidRDefault="009E2350" w:rsidP="009E2350">
      <w:pPr>
        <w:pStyle w:val="BodyText"/>
      </w:pPr>
      <w:r>
        <w:lastRenderedPageBreak/>
        <w:t>It is also mentioned that new functionalities for which no IMO performance standards exist to the current point in time, “compliance with IMO recommendations on general requirements for GMDSS and electronic navigational aids - resolution A.694(17) - and the appurtenant test standard IEC 60945 or similar should be the minimum applied” (p. 105).</w:t>
      </w:r>
    </w:p>
    <w:p w14:paraId="4EE0F2B6" w14:textId="77777777" w:rsidR="00F81DFE" w:rsidRDefault="00DF4C45" w:rsidP="009E2350">
      <w:pPr>
        <w:pStyle w:val="BodyText"/>
      </w:pPr>
      <w:r>
        <w:t>S</w:t>
      </w:r>
      <w:r w:rsidR="009E2350">
        <w:t xml:space="preserve">tandards </w:t>
      </w:r>
      <w:r>
        <w:t>developed by</w:t>
      </w:r>
      <w:r w:rsidR="009E2350">
        <w:t xml:space="preserve"> </w:t>
      </w:r>
      <w:r>
        <w:t xml:space="preserve">International Electrotechnical </w:t>
      </w:r>
      <w:r w:rsidR="00F81DFE">
        <w:t>Commission Technical Committee 80 (</w:t>
      </w:r>
      <w:r w:rsidR="009E2350">
        <w:t>IEC TC 80</w:t>
      </w:r>
      <w:r w:rsidR="00F81DFE">
        <w:t>)</w:t>
      </w:r>
      <w:r w:rsidR="009E2350">
        <w:t xml:space="preserve"> could be relevant for the certifying specific communication sub-functionalities of MASS equipment (see https://www.iec.ch/dyn/www/f?p=103:22:702902501236996::::FSP_ORG_ID,FSP_LANG_ID:1271,25 for an overview of related standards. </w:t>
      </w:r>
    </w:p>
    <w:p w14:paraId="11845101" w14:textId="58FF4C1A" w:rsidR="009E2350" w:rsidRDefault="009E2350" w:rsidP="009E2350">
      <w:pPr>
        <w:pStyle w:val="BodyText"/>
      </w:pPr>
      <w:r>
        <w:t xml:space="preserve">Further references to potentially related documents can be found in </w:t>
      </w:r>
      <w:r w:rsidR="00361804">
        <w:t>appendix</w:t>
      </w:r>
      <w:commentRangeStart w:id="67"/>
      <w:r>
        <w:t xml:space="preserve"> </w:t>
      </w:r>
      <w:r w:rsidR="00F81DFE" w:rsidRPr="00883181">
        <w:rPr>
          <w:highlight w:val="yellow"/>
        </w:rPr>
        <w:t>X</w:t>
      </w:r>
      <w:r>
        <w:t>.</w:t>
      </w:r>
      <w:commentRangeEnd w:id="67"/>
      <w:r w:rsidR="00361804">
        <w:rPr>
          <w:rStyle w:val="CommentReference"/>
        </w:rPr>
        <w:commentReference w:id="67"/>
      </w:r>
    </w:p>
    <w:p w14:paraId="1C2454DA" w14:textId="77777777" w:rsidR="009E2350" w:rsidRDefault="009E2350" w:rsidP="009E2350">
      <w:pPr>
        <w:pStyle w:val="BodyText"/>
      </w:pPr>
      <w:r>
        <w:t xml:space="preserve">Finally, related standards that have been mainly applied in other domains may also contribute to a holistic approach for MASS certification. Especially ISO 26262, ISO/PAS 21448 SOTIF or ANSI/UL 4600 Standard for Safety for the Evaluation of Autonomous Products could be relevant. </w:t>
      </w:r>
    </w:p>
    <w:p w14:paraId="38D7FF98" w14:textId="77777777" w:rsidR="009E2350" w:rsidRDefault="009E2350" w:rsidP="00883181">
      <w:pPr>
        <w:pStyle w:val="Heading3"/>
      </w:pPr>
      <w:bookmarkStart w:id="68" w:name="_Toc111186828"/>
      <w:r>
        <w:t>Conclusion</w:t>
      </w:r>
      <w:bookmarkEnd w:id="68"/>
    </w:p>
    <w:p w14:paraId="49557D79" w14:textId="5175403C" w:rsidR="00CF6EC7" w:rsidRPr="00CF6EC7" w:rsidRDefault="009E2350" w:rsidP="009E2350">
      <w:pPr>
        <w:pStyle w:val="BodyText"/>
      </w:pPr>
      <w:r>
        <w:t>Firstly, it should be recognized that providing accurate methods for the validation, verification and certification of automated or autonomous systems are still actively being developed and new or adapted standards and guidance documents may emerge as a result of ongoing activities in the next years. Especially in the area of IALA, there is only very little guidance on how the shore-side support for MASS (radio beacons, AtoN provision, etc.), VTS-to-MASS communication or VTS support in general could be realized. Based on the discussion in the first section of this document, we recommend to either add a new sub-section to chapter 4 dealing with the challenges of MASS certification processes referencing the above-mentioned standards, guidance documents and their requirements or to extend the current sections (especially 4.1, 4.2, 4.3, 4.5, 5, 6.1, 6.2 and 7/8) with the provided information.  </w:t>
      </w:r>
    </w:p>
    <w:p w14:paraId="480F2207" w14:textId="001CA7DB" w:rsidR="009A706B" w:rsidRDefault="00C34433" w:rsidP="00CF6EC7">
      <w:pPr>
        <w:pStyle w:val="Heading1"/>
        <w:suppressAutoHyphens/>
        <w:rPr>
          <w:caps w:val="0"/>
        </w:rPr>
      </w:pPr>
      <w:bookmarkStart w:id="69" w:name="_Toc111186829"/>
      <w:r w:rsidRPr="00CF6EC7">
        <w:rPr>
          <w:caps w:val="0"/>
        </w:rPr>
        <w:t xml:space="preserve">Considerations </w:t>
      </w:r>
      <w:commentRangeStart w:id="70"/>
      <w:r w:rsidRPr="00CF6EC7">
        <w:rPr>
          <w:caps w:val="0"/>
        </w:rPr>
        <w:t>for MASS</w:t>
      </w:r>
      <w:bookmarkEnd w:id="69"/>
      <w:r w:rsidRPr="00CF6EC7">
        <w:rPr>
          <w:caps w:val="0"/>
        </w:rPr>
        <w:t xml:space="preserve"> </w:t>
      </w:r>
      <w:commentRangeEnd w:id="70"/>
      <w:r w:rsidR="002A58E7">
        <w:rPr>
          <w:rStyle w:val="CommentReference"/>
          <w:rFonts w:asciiTheme="minorHAnsi" w:eastAsiaTheme="minorHAnsi" w:hAnsiTheme="minorHAnsi" w:cstheme="minorBidi"/>
          <w:b w:val="0"/>
          <w:bCs w:val="0"/>
          <w:caps w:val="0"/>
          <w:color w:val="auto"/>
        </w:rPr>
        <w:commentReference w:id="70"/>
      </w:r>
    </w:p>
    <w:p w14:paraId="55BC943F" w14:textId="77777777" w:rsidR="00CF6EC7" w:rsidRDefault="00CF6EC7" w:rsidP="00CF6EC7">
      <w:pPr>
        <w:pStyle w:val="Heading1separationline"/>
      </w:pPr>
    </w:p>
    <w:p w14:paraId="71B411A8" w14:textId="5DFF061A" w:rsidR="004946AC" w:rsidRDefault="006C46C9" w:rsidP="006C46C9">
      <w:pPr>
        <w:pStyle w:val="BodyText"/>
      </w:pPr>
      <w:r w:rsidRPr="008E2ACA">
        <w:t xml:space="preserve">The services delivered using physical, electronic and virtual AtoN environments for each of the four degrees of autonomy identified by IMO could be different, noting that the MASS could change its level of autonomy depending on its </w:t>
      </w:r>
      <w:r w:rsidR="00F95190">
        <w:t>area of operation</w:t>
      </w:r>
      <w:r w:rsidR="00654167">
        <w:t xml:space="preserve">. </w:t>
      </w:r>
      <w:r w:rsidR="00F02C10">
        <w:t xml:space="preserve">In addition, as identified in IMO Resolution A.893(21) </w:t>
      </w:r>
      <w:r w:rsidR="000E0E06">
        <w:t xml:space="preserve">vessels are required to plan voyages taking into account key factors. </w:t>
      </w:r>
    </w:p>
    <w:p w14:paraId="14424627" w14:textId="4E9ADA09" w:rsidR="004946AC" w:rsidRDefault="004946AC" w:rsidP="006C46C9">
      <w:pPr>
        <w:pStyle w:val="BodyText"/>
      </w:pPr>
      <w:r>
        <w:t xml:space="preserve">Areas of operations (as identified in IMO MSC.1/Circ.1595) include: </w:t>
      </w:r>
    </w:p>
    <w:p w14:paraId="6C7D312D" w14:textId="5559F30B" w:rsidR="00C65C1D" w:rsidRDefault="00C65C1D" w:rsidP="008A2C63">
      <w:pPr>
        <w:pStyle w:val="Bullet1"/>
      </w:pPr>
      <w:r>
        <w:t>Port and Approaches</w:t>
      </w:r>
    </w:p>
    <w:p w14:paraId="3EAE1DD9" w14:textId="7C2AEFF0" w:rsidR="006C3EA1" w:rsidRDefault="006C3EA1" w:rsidP="00883181">
      <w:pPr>
        <w:pStyle w:val="Bullet1"/>
      </w:pPr>
      <w:r>
        <w:t xml:space="preserve">Coastal waters and confined or restricted </w:t>
      </w:r>
      <w:r w:rsidR="002C66B8">
        <w:t>a</w:t>
      </w:r>
      <w:r>
        <w:t>reas</w:t>
      </w:r>
    </w:p>
    <w:p w14:paraId="5A8C96A4" w14:textId="1C9A50AB" w:rsidR="006C3EA1" w:rsidRDefault="006C3EA1" w:rsidP="00883181">
      <w:pPr>
        <w:pStyle w:val="Bullet1"/>
      </w:pPr>
      <w:r>
        <w:t>Open sea and open areas</w:t>
      </w:r>
    </w:p>
    <w:p w14:paraId="62B70394" w14:textId="58DC213A" w:rsidR="006C3EA1" w:rsidRDefault="006C3EA1" w:rsidP="00883181">
      <w:pPr>
        <w:pStyle w:val="Bullet1"/>
      </w:pPr>
      <w:r>
        <w:t xml:space="preserve">Areas with offshore and/or </w:t>
      </w:r>
      <w:r w:rsidR="008A2C63">
        <w:t>infrastructure</w:t>
      </w:r>
      <w:r>
        <w:t xml:space="preserve"> </w:t>
      </w:r>
      <w:r w:rsidR="002C66B8">
        <w:t>developments.</w:t>
      </w:r>
    </w:p>
    <w:p w14:paraId="2BB7A3AC" w14:textId="67BDCB50" w:rsidR="006C3EA1" w:rsidRDefault="006C3EA1" w:rsidP="00883181">
      <w:pPr>
        <w:pStyle w:val="Bullet1"/>
      </w:pPr>
      <w:r>
        <w:t>Polar areas</w:t>
      </w:r>
    </w:p>
    <w:p w14:paraId="2549CBC3" w14:textId="2D854BF2" w:rsidR="008A2C63" w:rsidRDefault="008A2C63" w:rsidP="008A2C63">
      <w:pPr>
        <w:pStyle w:val="Bullet1"/>
      </w:pPr>
      <w:r>
        <w:t xml:space="preserve">Other remote areas </w:t>
      </w:r>
    </w:p>
    <w:p w14:paraId="29E3E577" w14:textId="13C80912" w:rsidR="000E0E06" w:rsidRDefault="00DB51ED" w:rsidP="000E0E06">
      <w:pPr>
        <w:pStyle w:val="BodyText"/>
      </w:pPr>
      <w:r>
        <w:t xml:space="preserve">Consideration related to voyage planning (IMO Res. A.893(21) refers): </w:t>
      </w:r>
    </w:p>
    <w:p w14:paraId="412F6F33" w14:textId="758101FC" w:rsidR="00DB51ED" w:rsidRDefault="00DB51ED" w:rsidP="00883181">
      <w:pPr>
        <w:pStyle w:val="Bullet1"/>
      </w:pPr>
      <w:r>
        <w:t>Under ‘Appraisal’</w:t>
      </w:r>
      <w:r w:rsidR="00837678">
        <w:t xml:space="preserve"> – relevant permanent or temporary notices to mariners and </w:t>
      </w:r>
      <w:r w:rsidR="005F3EBE">
        <w:t xml:space="preserve">navigational warnings; up-to-date sailing directions, lists of lights, AtoN information; </w:t>
      </w:r>
      <w:r w:rsidR="00D07440">
        <w:t xml:space="preserve">available port information. </w:t>
      </w:r>
    </w:p>
    <w:p w14:paraId="0A6C292B" w14:textId="4337BA92" w:rsidR="00D07440" w:rsidRDefault="00D07440" w:rsidP="00883181">
      <w:pPr>
        <w:pStyle w:val="Bullet1"/>
      </w:pPr>
      <w:r>
        <w:t xml:space="preserve">Under </w:t>
      </w:r>
      <w:r w:rsidR="00774418">
        <w:t xml:space="preserve">‘Planning’ – elements of safe navigation including safe speed, </w:t>
      </w:r>
      <w:r w:rsidR="005A7CEB">
        <w:t xml:space="preserve">course alteration points, meteorology ahd hydrographic information, </w:t>
      </w:r>
      <w:r w:rsidR="00774418">
        <w:t xml:space="preserve">use of routeing and reporting systems and VTS, </w:t>
      </w:r>
    </w:p>
    <w:p w14:paraId="730E7D9E" w14:textId="2F76B09B" w:rsidR="005A7CEB" w:rsidRDefault="005A7CEB" w:rsidP="00883181">
      <w:pPr>
        <w:pStyle w:val="Bullet1"/>
      </w:pPr>
      <w:r>
        <w:t xml:space="preserve">Under ‘Execution’ </w:t>
      </w:r>
      <w:r w:rsidR="007365D7">
        <w:t>–</w:t>
      </w:r>
      <w:r>
        <w:t xml:space="preserve"> </w:t>
      </w:r>
      <w:r w:rsidR="007365D7">
        <w:t xml:space="preserve">conditions and changes in conditions (meteorological, traffic conditions, </w:t>
      </w:r>
      <w:r w:rsidR="00FF232E">
        <w:t xml:space="preserve">etc.) </w:t>
      </w:r>
    </w:p>
    <w:p w14:paraId="7E767647" w14:textId="15579CD0" w:rsidR="00FF232E" w:rsidRDefault="00FF232E" w:rsidP="00883181">
      <w:pPr>
        <w:pStyle w:val="Bullet1"/>
      </w:pPr>
      <w:r>
        <w:t xml:space="preserve">Under ‘Monitoring’ – provision of information to support safe navigation </w:t>
      </w:r>
      <w:r w:rsidR="00A43D13">
        <w:t xml:space="preserve">(provision to the RCC, MASS operator, etc.) </w:t>
      </w:r>
      <w:r>
        <w:t xml:space="preserve"> </w:t>
      </w:r>
    </w:p>
    <w:p w14:paraId="07994CD3" w14:textId="77777777" w:rsidR="009A706B" w:rsidRDefault="009A706B" w:rsidP="005A6F84">
      <w:pPr>
        <w:pStyle w:val="Heading2"/>
        <w:rPr>
          <w:caps w:val="0"/>
        </w:rPr>
      </w:pPr>
      <w:bookmarkStart w:id="71" w:name="_Toc111186830"/>
      <w:r>
        <w:rPr>
          <w:caps w:val="0"/>
        </w:rPr>
        <w:lastRenderedPageBreak/>
        <w:t>Management of MASS vessels</w:t>
      </w:r>
      <w:bookmarkEnd w:id="71"/>
      <w:r>
        <w:rPr>
          <w:caps w:val="0"/>
        </w:rPr>
        <w:t xml:space="preserve"> </w:t>
      </w:r>
    </w:p>
    <w:p w14:paraId="4DF85B43" w14:textId="77777777" w:rsidR="00CF6EC7" w:rsidRDefault="00CF6EC7" w:rsidP="00CF6EC7">
      <w:pPr>
        <w:pStyle w:val="Heading2separationline"/>
      </w:pPr>
    </w:p>
    <w:p w14:paraId="65626F2F" w14:textId="28A9219F" w:rsidR="00CF6EC7" w:rsidRPr="00CF6EC7" w:rsidRDefault="002E6BD8" w:rsidP="00CF6EC7">
      <w:pPr>
        <w:pStyle w:val="BodyText"/>
      </w:pPr>
      <w:r>
        <w:t xml:space="preserve">[introductory text] </w:t>
      </w:r>
    </w:p>
    <w:p w14:paraId="46AE4337" w14:textId="77777777" w:rsidR="003753D5" w:rsidRDefault="003753D5" w:rsidP="00C512B1">
      <w:pPr>
        <w:pStyle w:val="Heading3"/>
        <w:rPr>
          <w:caps/>
        </w:rPr>
      </w:pPr>
      <w:bookmarkStart w:id="72" w:name="_Toc111186831"/>
      <w:r>
        <w:rPr>
          <w:caps/>
        </w:rPr>
        <w:t>Regulatory Aspects</w:t>
      </w:r>
      <w:bookmarkEnd w:id="72"/>
    </w:p>
    <w:p w14:paraId="048197DB" w14:textId="77777777" w:rsidR="00B6246D" w:rsidRPr="008E2ACA" w:rsidRDefault="00B6246D" w:rsidP="00B6246D">
      <w:pPr>
        <w:pStyle w:val="BodyText"/>
      </w:pPr>
      <w:commentRangeStart w:id="73"/>
      <w:r w:rsidRPr="008E2ACA">
        <w:t xml:space="preserve">The </w:t>
      </w:r>
      <w:r>
        <w:t xml:space="preserve">International </w:t>
      </w:r>
      <w:commentRangeEnd w:id="73"/>
      <w:r>
        <w:rPr>
          <w:rStyle w:val="CommentReference"/>
        </w:rPr>
        <w:commentReference w:id="73"/>
      </w:r>
      <w:r w:rsidRPr="008E2ACA">
        <w:t xml:space="preserve">regulatory development governing MASS is still in progress. In the meantime, the Industry has to conduct activities and operations in full recognition of the status of MASS with respect to: </w:t>
      </w:r>
    </w:p>
    <w:p w14:paraId="7AAB64FA" w14:textId="77777777" w:rsidR="00B6246D" w:rsidRPr="008E2ACA" w:rsidRDefault="00B6246D" w:rsidP="00B6246D">
      <w:pPr>
        <w:pStyle w:val="BodyText"/>
        <w:numPr>
          <w:ilvl w:val="0"/>
          <w:numId w:val="48"/>
        </w:numPr>
        <w:ind w:left="426" w:hanging="426"/>
      </w:pPr>
      <w:r w:rsidRPr="008E2ACA">
        <w:t>COLREGs</w:t>
      </w:r>
    </w:p>
    <w:p w14:paraId="1C4DC269" w14:textId="77777777" w:rsidR="00B6246D" w:rsidRPr="008E2ACA" w:rsidRDefault="00B6246D" w:rsidP="00B6246D">
      <w:pPr>
        <w:pStyle w:val="BodyText"/>
        <w:numPr>
          <w:ilvl w:val="0"/>
          <w:numId w:val="48"/>
        </w:numPr>
        <w:ind w:left="426" w:hanging="426"/>
      </w:pPr>
      <w:r w:rsidRPr="008E2ACA">
        <w:t xml:space="preserve">Other maritime laws, rules and conventions where applicable </w:t>
      </w:r>
    </w:p>
    <w:p w14:paraId="6E27E5B9" w14:textId="77777777" w:rsidR="00B6246D" w:rsidRPr="008E2ACA" w:rsidRDefault="00B6246D" w:rsidP="00B6246D">
      <w:pPr>
        <w:pStyle w:val="BodyText"/>
        <w:numPr>
          <w:ilvl w:val="0"/>
          <w:numId w:val="48"/>
        </w:numPr>
        <w:ind w:left="426" w:hanging="426"/>
      </w:pPr>
      <w:r w:rsidRPr="008E2ACA">
        <w:t xml:space="preserve">Local or temporary arrangements in place in the areas of MASS operations </w:t>
      </w:r>
    </w:p>
    <w:p w14:paraId="0BA4D129" w14:textId="77777777" w:rsidR="00B6246D" w:rsidRPr="008E2ACA" w:rsidRDefault="00B6246D" w:rsidP="00B6246D">
      <w:pPr>
        <w:pStyle w:val="Heading3"/>
        <w:keepNext w:val="0"/>
        <w:keepLines w:val="0"/>
        <w:ind w:left="993" w:hanging="993"/>
      </w:pPr>
      <w:bookmarkStart w:id="74" w:name="_Toc98334448"/>
      <w:bookmarkStart w:id="75" w:name="_Toc111186832"/>
      <w:commentRangeStart w:id="76"/>
      <w:r w:rsidRPr="008E2ACA">
        <w:t>Allocation and Rules of Test Areas</w:t>
      </w:r>
      <w:bookmarkEnd w:id="74"/>
      <w:bookmarkEnd w:id="75"/>
      <w:commentRangeEnd w:id="76"/>
      <w:r w:rsidR="002A58E7">
        <w:rPr>
          <w:rStyle w:val="CommentReference"/>
          <w:rFonts w:asciiTheme="minorHAnsi" w:eastAsiaTheme="minorHAnsi" w:hAnsiTheme="minorHAnsi" w:cstheme="minorBidi"/>
          <w:b w:val="0"/>
          <w:bCs w:val="0"/>
          <w:smallCaps w:val="0"/>
          <w:color w:val="auto"/>
        </w:rPr>
        <w:commentReference w:id="76"/>
      </w:r>
    </w:p>
    <w:p w14:paraId="4CF8DB8C" w14:textId="77777777" w:rsidR="00B6246D" w:rsidRPr="008E2ACA" w:rsidRDefault="00B6246D" w:rsidP="00B6246D">
      <w:pPr>
        <w:pStyle w:val="BodyText"/>
      </w:pPr>
      <w:r w:rsidRPr="008E2ACA">
        <w:t>MASS is a disruptive technology with no general</w:t>
      </w:r>
      <w:r>
        <w:t xml:space="preserve"> 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p>
    <w:p w14:paraId="020B78E8" w14:textId="77777777" w:rsidR="00B6246D" w:rsidRPr="008E2ACA" w:rsidRDefault="00B6246D" w:rsidP="00B6246D">
      <w:pPr>
        <w:pStyle w:val="BodyText"/>
      </w:pPr>
      <w:r w:rsidRPr="008E2ACA">
        <w:t>The specific test areas depend on the individual test activity.  Based on the specific technology, the maritime administration establishes the framework for the test area and issue a permit stating the requirements for performing the test.</w:t>
      </w:r>
      <w:r>
        <w:t xml:space="preserve"> The test area may be a designated area away from or closed to other vessels, or simply an area in which the MASS test is conducted within the existing maritime domain amongst other marine traffic.</w:t>
      </w:r>
    </w:p>
    <w:p w14:paraId="0D2A171A" w14:textId="77777777" w:rsidR="00B6246D" w:rsidRPr="008E2ACA" w:rsidRDefault="00B6246D" w:rsidP="00B6246D">
      <w:pPr>
        <w:pStyle w:val="Bullet1"/>
        <w:numPr>
          <w:ilvl w:val="0"/>
          <w:numId w:val="0"/>
        </w:numPr>
        <w:jc w:val="both"/>
      </w:pPr>
      <w:r w:rsidRPr="008E2ACA">
        <w:t>At the June 2019 meeting, the IMO MSC approved a guideline for testing autonomous ship activities, MSC.1/Circ.1604 (Interim guidelines for mass trials).  The purpose of the guideline is to assist relevant authorities and stakeholders to ensure that testing activities with MASS and related systems and infrastructure are carried out safely and with regard for environmental protection.</w:t>
      </w:r>
    </w:p>
    <w:p w14:paraId="22C50A7B" w14:textId="77777777" w:rsidR="00B6246D" w:rsidRPr="008E2ACA" w:rsidRDefault="00B6246D" w:rsidP="00B6246D">
      <w:pPr>
        <w:pStyle w:val="Heading3"/>
        <w:keepNext w:val="0"/>
        <w:keepLines w:val="0"/>
        <w:ind w:left="993" w:hanging="993"/>
      </w:pPr>
      <w:bookmarkStart w:id="77" w:name="_Toc98334449"/>
      <w:bookmarkStart w:id="78" w:name="_Toc111186833"/>
      <w:r w:rsidRPr="008E2ACA">
        <w:t xml:space="preserve">Changes to </w:t>
      </w:r>
      <w:commentRangeStart w:id="79"/>
      <w:r w:rsidRPr="008E2ACA">
        <w:t>National Laws</w:t>
      </w:r>
      <w:bookmarkEnd w:id="77"/>
      <w:bookmarkEnd w:id="78"/>
      <w:r w:rsidRPr="008E2ACA">
        <w:t xml:space="preserve"> </w:t>
      </w:r>
      <w:commentRangeEnd w:id="79"/>
      <w:r w:rsidR="002A58E7">
        <w:rPr>
          <w:rStyle w:val="CommentReference"/>
          <w:rFonts w:asciiTheme="minorHAnsi" w:eastAsiaTheme="minorHAnsi" w:hAnsiTheme="minorHAnsi" w:cstheme="minorBidi"/>
          <w:b w:val="0"/>
          <w:bCs w:val="0"/>
          <w:smallCaps w:val="0"/>
          <w:color w:val="auto"/>
        </w:rPr>
        <w:commentReference w:id="79"/>
      </w:r>
    </w:p>
    <w:p w14:paraId="7C2FC678" w14:textId="77777777" w:rsidR="00B6246D" w:rsidRPr="008E2ACA" w:rsidRDefault="00B6246D" w:rsidP="00B6246D">
      <w:pPr>
        <w:pStyle w:val="BodyText"/>
      </w:pPr>
      <w:r w:rsidRPr="008E2ACA">
        <w:t>Existing rules and laws regarding the safe operation of vessels (SOLAS, COLREGs), states that the responsibility for the safe operation of a vessel lays at the owner/master (a person or a system of persons ashore.....).  As a first basis, Competent Authorities should establish processes for adopting changes in national laws to allow initial testing/trials</w:t>
      </w:r>
      <w:r>
        <w:t>/operations</w:t>
      </w:r>
      <w:r w:rsidRPr="008E2ACA">
        <w:t xml:space="preserve">with MASS.  These should include general terms for requirements on how safe operation of unmanned vessels could be facilitated. </w:t>
      </w:r>
    </w:p>
    <w:p w14:paraId="4FDDEA95" w14:textId="77777777" w:rsidR="00B6246D" w:rsidRPr="008E2ACA" w:rsidRDefault="00B6246D" w:rsidP="00B6246D">
      <w:pPr>
        <w:pStyle w:val="BodyText"/>
      </w:pPr>
      <w:r w:rsidRPr="008E2ACA">
        <w:t>As an example, this might include terms for unmanned voyages (pilotage exemption):</w:t>
      </w:r>
    </w:p>
    <w:p w14:paraId="0F7D3777" w14:textId="77777777" w:rsidR="00B6246D" w:rsidRPr="008E2ACA" w:rsidRDefault="00B6246D" w:rsidP="00B6246D">
      <w:pPr>
        <w:pStyle w:val="BodyText"/>
        <w:numPr>
          <w:ilvl w:val="0"/>
          <w:numId w:val="48"/>
        </w:numPr>
        <w:ind w:left="426" w:hanging="426"/>
      </w:pPr>
      <w:r w:rsidRPr="008E2ACA">
        <w:t xml:space="preserve">Pre-trial research activities and phased/scalable trials </w:t>
      </w:r>
    </w:p>
    <w:p w14:paraId="51C581D5" w14:textId="77777777" w:rsidR="00B6246D" w:rsidRPr="008E2ACA" w:rsidRDefault="00B6246D" w:rsidP="00B6246D">
      <w:pPr>
        <w:pStyle w:val="BodyText"/>
        <w:numPr>
          <w:ilvl w:val="0"/>
          <w:numId w:val="48"/>
        </w:numPr>
        <w:ind w:left="426" w:hanging="426"/>
      </w:pPr>
      <w:r w:rsidRPr="008E2ACA">
        <w:t>Requirement for the actual vessels navigation and manoeuvre systems</w:t>
      </w:r>
    </w:p>
    <w:p w14:paraId="2112ABA9" w14:textId="77777777" w:rsidR="00B6246D" w:rsidRPr="008E2ACA" w:rsidRDefault="00B6246D" w:rsidP="00B6246D">
      <w:pPr>
        <w:pStyle w:val="BodyText"/>
        <w:numPr>
          <w:ilvl w:val="0"/>
          <w:numId w:val="48"/>
        </w:numPr>
        <w:ind w:left="426" w:hanging="426"/>
      </w:pPr>
      <w:r w:rsidRPr="008E2ACA">
        <w:t>Criteria/parameter for the actual trials</w:t>
      </w:r>
    </w:p>
    <w:p w14:paraId="64503FB8" w14:textId="77777777" w:rsidR="00B6246D" w:rsidRPr="008E2ACA" w:rsidRDefault="00B6246D" w:rsidP="00B6246D">
      <w:pPr>
        <w:pStyle w:val="BodyText"/>
        <w:numPr>
          <w:ilvl w:val="0"/>
          <w:numId w:val="48"/>
        </w:numPr>
        <w:ind w:left="426" w:hanging="426"/>
      </w:pPr>
      <w:r w:rsidRPr="008E2ACA">
        <w:t>Competence regarding test area/fairway area within project organisation, and mandatory procedures for prior consultancy with pilots</w:t>
      </w:r>
    </w:p>
    <w:p w14:paraId="75A96110" w14:textId="77777777" w:rsidR="00B6246D" w:rsidRPr="008E2ACA" w:rsidRDefault="00B6246D" w:rsidP="00B6246D">
      <w:pPr>
        <w:pStyle w:val="BodyText"/>
      </w:pPr>
      <w:r w:rsidRPr="008E2ACA">
        <w:t>The terms and conditions w</w:t>
      </w:r>
      <w:r>
        <w:t>ould</w:t>
      </w:r>
      <w:r w:rsidRPr="008E2ACA">
        <w:t xml:space="preserve"> then be subject to consideration with regard to the actual project, test area and traffic diversity (volume of traffic and degree of risk).  Until regulation (in general) for international voyages with MASS is in place, national projects might have a high degree of case-by-case nature.  This w</w:t>
      </w:r>
      <w:r>
        <w:t>ould</w:t>
      </w:r>
      <w:r w:rsidRPr="008E2ACA">
        <w:t xml:space="preserve"> require a high level of competence from the Competent Authority in assessing the MASS projects.</w:t>
      </w:r>
    </w:p>
    <w:p w14:paraId="7DFDA03D" w14:textId="77777777" w:rsidR="00B6246D" w:rsidRPr="008E2ACA" w:rsidRDefault="00B6246D" w:rsidP="00B6246D">
      <w:pPr>
        <w:pStyle w:val="BodyText"/>
      </w:pPr>
      <w:r w:rsidRPr="008E2ACA">
        <w:t>Competent Authorities would have to develop a policy/set of criteria when trials/use of MASS, would be acceptable, within specific areas, with various mix of traffic and risks relating to the marine environment.</w:t>
      </w:r>
    </w:p>
    <w:p w14:paraId="05F94710" w14:textId="77777777" w:rsidR="00B6246D" w:rsidRPr="008E2ACA" w:rsidRDefault="00B6246D" w:rsidP="00B6246D">
      <w:pPr>
        <w:pStyle w:val="BodyText"/>
      </w:pPr>
      <w:commentRangeStart w:id="80"/>
      <w:r w:rsidRPr="008E2ACA">
        <w:t xml:space="preserve">A Competent Authority </w:t>
      </w:r>
      <w:commentRangeEnd w:id="80"/>
      <w:r w:rsidR="002A58E7">
        <w:rPr>
          <w:rStyle w:val="CommentReference"/>
        </w:rPr>
        <w:commentReference w:id="80"/>
      </w:r>
      <w:r w:rsidRPr="008E2ACA">
        <w:t xml:space="preserve">would need to consider/develop a policy on, but not limited to (not in order of priority): </w:t>
      </w:r>
    </w:p>
    <w:p w14:paraId="4727F0E0" w14:textId="77777777" w:rsidR="00B6246D" w:rsidRPr="008E2ACA" w:rsidRDefault="00B6246D" w:rsidP="00B6246D">
      <w:pPr>
        <w:pStyle w:val="Bullet1"/>
        <w:numPr>
          <w:ilvl w:val="0"/>
          <w:numId w:val="95"/>
        </w:numPr>
        <w:ind w:left="567" w:hanging="567"/>
      </w:pPr>
      <w:r w:rsidRPr="008E2ACA">
        <w:t>Sea area allocation/marine spatial planning, and possible dedicated MASS routes</w:t>
      </w:r>
    </w:p>
    <w:p w14:paraId="6250A6D3" w14:textId="77777777" w:rsidR="00B6246D" w:rsidRPr="008E2ACA" w:rsidRDefault="00B6246D" w:rsidP="00B6246D">
      <w:pPr>
        <w:pStyle w:val="Bullet1"/>
        <w:numPr>
          <w:ilvl w:val="0"/>
          <w:numId w:val="95"/>
        </w:numPr>
        <w:ind w:left="567" w:hanging="567"/>
      </w:pPr>
      <w:r w:rsidRPr="008E2ACA">
        <w:lastRenderedPageBreak/>
        <w:t>Pilotage requirements</w:t>
      </w:r>
    </w:p>
    <w:p w14:paraId="4B1CEA9B" w14:textId="734C7CE5" w:rsidR="00B6246D" w:rsidRPr="008E2ACA" w:rsidRDefault="00B6246D" w:rsidP="00B6246D">
      <w:pPr>
        <w:pStyle w:val="Bullet1"/>
        <w:numPr>
          <w:ilvl w:val="0"/>
          <w:numId w:val="95"/>
        </w:numPr>
        <w:ind w:left="567" w:hanging="567"/>
      </w:pPr>
      <w:r w:rsidRPr="008E2ACA">
        <w:t>MASS travel at time of day (slot allocating), avoiding congested time periods</w:t>
      </w:r>
      <w:r w:rsidR="00F22682">
        <w:t xml:space="preserve"> (embedded in a general traffic management)</w:t>
      </w:r>
    </w:p>
    <w:p w14:paraId="2F61231D" w14:textId="77777777" w:rsidR="00B6246D" w:rsidRPr="008E2ACA" w:rsidRDefault="00B6246D" w:rsidP="00B6246D">
      <w:pPr>
        <w:pStyle w:val="Bullet1"/>
        <w:numPr>
          <w:ilvl w:val="0"/>
          <w:numId w:val="95"/>
        </w:numPr>
        <w:ind w:left="567" w:hanging="567"/>
      </w:pPr>
      <w:r w:rsidRPr="008E2ACA">
        <w:t>Provision of AtoN (existing, new or modified types)</w:t>
      </w:r>
    </w:p>
    <w:p w14:paraId="3C8CCB1B" w14:textId="77777777" w:rsidR="00B6246D" w:rsidRPr="008E2ACA" w:rsidRDefault="00B6246D" w:rsidP="00B6246D">
      <w:pPr>
        <w:pStyle w:val="Bullet1"/>
        <w:numPr>
          <w:ilvl w:val="0"/>
          <w:numId w:val="95"/>
        </w:numPr>
        <w:ind w:left="567" w:hanging="567"/>
      </w:pPr>
      <w:r w:rsidRPr="008E2ACA">
        <w:t xml:space="preserve">Transfer of ship data prior to port entry/national water entry </w:t>
      </w:r>
      <w:r w:rsidRPr="008A329C">
        <w:rPr>
          <w:highlight w:val="yellow"/>
        </w:rPr>
        <w:t>(ENAV?)</w:t>
      </w:r>
    </w:p>
    <w:p w14:paraId="00588DCC" w14:textId="77777777" w:rsidR="00B6246D" w:rsidRPr="008E2ACA" w:rsidRDefault="00B6246D" w:rsidP="00B6246D">
      <w:pPr>
        <w:pStyle w:val="Bullet1"/>
        <w:numPr>
          <w:ilvl w:val="0"/>
          <w:numId w:val="95"/>
        </w:numPr>
        <w:ind w:left="567" w:hanging="567"/>
      </w:pPr>
      <w:r w:rsidRPr="008E2ACA">
        <w:t>Pre-arrival checklists for MASS onboard systems (flag: systems GO)</w:t>
      </w:r>
    </w:p>
    <w:p w14:paraId="60448D6B" w14:textId="77777777" w:rsidR="00B6246D" w:rsidRPr="008E2ACA" w:rsidRDefault="00B6246D" w:rsidP="00B6246D">
      <w:pPr>
        <w:pStyle w:val="Bullet1"/>
        <w:numPr>
          <w:ilvl w:val="0"/>
          <w:numId w:val="95"/>
        </w:numPr>
        <w:ind w:left="567" w:hanging="567"/>
      </w:pPr>
      <w:r w:rsidRPr="008E2ACA">
        <w:t>Pre-arrival checklists for MASS shoreside systems (flag: systems GO)</w:t>
      </w:r>
    </w:p>
    <w:p w14:paraId="40F2388F" w14:textId="77777777" w:rsidR="00B6246D" w:rsidRPr="008E2ACA" w:rsidRDefault="00B6246D" w:rsidP="00B6246D">
      <w:pPr>
        <w:pStyle w:val="Bullet1"/>
        <w:numPr>
          <w:ilvl w:val="0"/>
          <w:numId w:val="95"/>
        </w:numPr>
        <w:ind w:left="567" w:hanging="567"/>
      </w:pPr>
      <w:r w:rsidRPr="008E2ACA">
        <w:t xml:space="preserve">Systems for fallback arrangements, contingency plans, with failures. </w:t>
      </w:r>
    </w:p>
    <w:p w14:paraId="2770A363" w14:textId="77777777" w:rsidR="00B6246D" w:rsidRPr="008E2ACA" w:rsidRDefault="00B6246D" w:rsidP="00B6246D">
      <w:pPr>
        <w:pStyle w:val="Bullet1"/>
        <w:numPr>
          <w:ilvl w:val="0"/>
          <w:numId w:val="95"/>
        </w:numPr>
        <w:ind w:left="567" w:hanging="567"/>
      </w:pPr>
      <w:r w:rsidRPr="008E2ACA">
        <w:t>Level 1-3, humans are the safety fallback, service provision to reflect this?</w:t>
      </w:r>
    </w:p>
    <w:p w14:paraId="2738D3D9" w14:textId="77777777" w:rsidR="00B6246D" w:rsidRPr="008E2ACA" w:rsidRDefault="00B6246D" w:rsidP="00B6246D">
      <w:pPr>
        <w:pStyle w:val="Bullet1"/>
        <w:numPr>
          <w:ilvl w:val="0"/>
          <w:numId w:val="95"/>
        </w:numPr>
        <w:ind w:left="567" w:hanging="567"/>
      </w:pPr>
      <w:r w:rsidRPr="008E2ACA">
        <w:t xml:space="preserve">MASS vessels inside and outside VTS coverage, consequences for MASS and other vessels </w:t>
      </w:r>
    </w:p>
    <w:p w14:paraId="4A23FF3A" w14:textId="77777777" w:rsidR="00B6246D" w:rsidRPr="008E2ACA" w:rsidRDefault="00B6246D" w:rsidP="00B6246D">
      <w:pPr>
        <w:pStyle w:val="Bullet1"/>
        <w:numPr>
          <w:ilvl w:val="0"/>
          <w:numId w:val="95"/>
        </w:numPr>
        <w:ind w:left="567" w:hanging="567"/>
      </w:pPr>
      <w:r w:rsidRPr="008E2ACA">
        <w:t>Sea Traffic Management (STM) for route exchange, the S-421 standard/</w:t>
      </w:r>
      <w:r w:rsidRPr="00CE0282">
        <w:rPr>
          <w:highlight w:val="yellow"/>
        </w:rPr>
        <w:t>SECOM</w:t>
      </w:r>
      <w:r w:rsidRPr="008E2ACA">
        <w:t xml:space="preserve"> </w:t>
      </w:r>
      <w:r w:rsidRPr="008E2ACA">
        <w:rPr>
          <w:highlight w:val="yellow"/>
        </w:rPr>
        <w:t>(</w:t>
      </w:r>
      <w:r w:rsidRPr="008E2ACA">
        <w:rPr>
          <w:rFonts w:ascii="Calibri" w:hAnsi="Calibri" w:cs="Calibri"/>
          <w:highlight w:val="yellow"/>
        </w:rPr>
        <w:t>formerly "VIS", voyage Information Service)</w:t>
      </w:r>
      <w:r w:rsidRPr="008E2ACA">
        <w:t>, for MASS and other vessels</w:t>
      </w:r>
    </w:p>
    <w:p w14:paraId="62033447" w14:textId="77777777" w:rsidR="00B6246D" w:rsidRPr="008E2ACA" w:rsidRDefault="00B6246D" w:rsidP="00B6246D">
      <w:pPr>
        <w:pStyle w:val="Bullet1"/>
        <w:numPr>
          <w:ilvl w:val="0"/>
          <w:numId w:val="95"/>
        </w:numPr>
        <w:ind w:left="567" w:hanging="567"/>
      </w:pPr>
      <w:r w:rsidRPr="008E2ACA">
        <w:t>Means for communication with MASS, and vice-versa</w:t>
      </w:r>
    </w:p>
    <w:p w14:paraId="2FF96A53" w14:textId="77777777" w:rsidR="00B6246D" w:rsidRPr="008E2ACA" w:rsidRDefault="00B6246D" w:rsidP="00B6246D">
      <w:pPr>
        <w:pStyle w:val="Bullet1"/>
        <w:numPr>
          <w:ilvl w:val="0"/>
          <w:numId w:val="95"/>
        </w:numPr>
        <w:ind w:left="567" w:hanging="567"/>
      </w:pPr>
      <w:r w:rsidRPr="008E2ACA">
        <w:t>Communication systems for MASS control system monitoring and input</w:t>
      </w:r>
    </w:p>
    <w:p w14:paraId="0E70C686" w14:textId="77777777" w:rsidR="00B6246D" w:rsidRPr="008E2ACA" w:rsidRDefault="00B6246D" w:rsidP="00B6246D">
      <w:pPr>
        <w:pStyle w:val="Bullet1"/>
        <w:numPr>
          <w:ilvl w:val="0"/>
          <w:numId w:val="95"/>
        </w:numPr>
        <w:ind w:left="567" w:hanging="567"/>
      </w:pPr>
      <w:r w:rsidRPr="008E2ACA">
        <w:t>Redundancy relating to all onboard and shore-based related equipment and systems including MASS to shore communication systems, and vice-versa</w:t>
      </w:r>
    </w:p>
    <w:p w14:paraId="177CCA64" w14:textId="77777777" w:rsidR="00B6246D" w:rsidRPr="008E2ACA" w:rsidRDefault="00B6246D" w:rsidP="00B6246D">
      <w:pPr>
        <w:pStyle w:val="Bullet1"/>
        <w:numPr>
          <w:ilvl w:val="0"/>
          <w:numId w:val="95"/>
        </w:numPr>
        <w:ind w:left="567" w:hanging="567"/>
      </w:pPr>
      <w:r w:rsidRPr="008E2ACA">
        <w:t>Security including Cybersecurity, piracy and other physical breaches (port visits)</w:t>
      </w:r>
    </w:p>
    <w:p w14:paraId="296D0B49" w14:textId="77777777" w:rsidR="00B6246D" w:rsidRPr="008E2ACA" w:rsidRDefault="00B6246D" w:rsidP="00B6246D">
      <w:pPr>
        <w:pStyle w:val="Bullet1"/>
        <w:numPr>
          <w:ilvl w:val="0"/>
          <w:numId w:val="95"/>
        </w:numPr>
        <w:ind w:left="567" w:hanging="567"/>
        <w:rPr>
          <w:rFonts w:cstheme="minorHAnsi"/>
        </w:rPr>
      </w:pPr>
      <w:r w:rsidRPr="008A329C">
        <w:t>Other infrastructure deemed necessary based on local conditions, such as back-up facilities for emergency response</w:t>
      </w:r>
      <w:r w:rsidRPr="008A329C">
        <w:rPr>
          <w:color w:val="333333"/>
          <w:shd w:val="clear" w:color="auto" w:fill="F7F8FA"/>
        </w:rPr>
        <w:t xml:space="preserve">  </w:t>
      </w:r>
    </w:p>
    <w:p w14:paraId="1A949427" w14:textId="77777777" w:rsidR="00CF6EC7" w:rsidRDefault="00CF6EC7" w:rsidP="00CF6EC7">
      <w:pPr>
        <w:pStyle w:val="BodyText"/>
      </w:pPr>
    </w:p>
    <w:p w14:paraId="4C742FF1" w14:textId="77777777" w:rsidR="00CF6EC7" w:rsidRPr="00CF6EC7" w:rsidRDefault="00CF6EC7" w:rsidP="00CF6EC7">
      <w:pPr>
        <w:pStyle w:val="BodyText"/>
      </w:pPr>
    </w:p>
    <w:p w14:paraId="75552438" w14:textId="77777777" w:rsidR="00CF6EC7" w:rsidRDefault="00CF6EC7" w:rsidP="00CF6EC7">
      <w:pPr>
        <w:pStyle w:val="BodyText"/>
      </w:pPr>
    </w:p>
    <w:p w14:paraId="7A6D1559" w14:textId="77777777" w:rsidR="00CF6EC7" w:rsidRPr="00CF6EC7" w:rsidRDefault="00CF6EC7" w:rsidP="00CF6EC7">
      <w:pPr>
        <w:pStyle w:val="BodyText"/>
      </w:pPr>
    </w:p>
    <w:p w14:paraId="052F33F3" w14:textId="77777777" w:rsidR="00CF6EC7" w:rsidRPr="00CF6EC7" w:rsidRDefault="00CF6EC7" w:rsidP="00CF6EC7">
      <w:pPr>
        <w:pStyle w:val="BodyText"/>
      </w:pPr>
    </w:p>
    <w:p w14:paraId="59A0DD8A" w14:textId="250411E0" w:rsidR="00C512B1" w:rsidRDefault="00C512B1" w:rsidP="00E53EB8">
      <w:pPr>
        <w:pStyle w:val="Heading2"/>
      </w:pPr>
      <w:bookmarkStart w:id="81" w:name="_Toc111186834"/>
      <w:r>
        <w:t xml:space="preserve">Operational </w:t>
      </w:r>
      <w:r w:rsidR="00276635">
        <w:t>aspects</w:t>
      </w:r>
      <w:bookmarkEnd w:id="81"/>
    </w:p>
    <w:p w14:paraId="4F4D2D8A" w14:textId="77777777" w:rsidR="00E53EB8" w:rsidRPr="00E53EB8" w:rsidRDefault="00E53EB8" w:rsidP="00E53EB8">
      <w:pPr>
        <w:pStyle w:val="Heading2separationline"/>
      </w:pPr>
    </w:p>
    <w:p w14:paraId="77CAC71D" w14:textId="77777777" w:rsidR="0083299B" w:rsidRPr="008E2ACA" w:rsidRDefault="0083299B" w:rsidP="0083299B">
      <w:pPr>
        <w:pStyle w:val="BodyText"/>
      </w:pPr>
      <w:commentRangeStart w:id="82"/>
      <w:commentRangeStart w:id="83"/>
      <w:r w:rsidRPr="008E2ACA">
        <w:t xml:space="preserve">IMO has produced Interim </w:t>
      </w:r>
      <w:commentRangeEnd w:id="82"/>
      <w:r w:rsidR="008D13F4">
        <w:rPr>
          <w:rStyle w:val="CommentReference"/>
        </w:rPr>
        <w:commentReference w:id="82"/>
      </w:r>
      <w:commentRangeEnd w:id="83"/>
      <w:r w:rsidR="002A58E7">
        <w:rPr>
          <w:rStyle w:val="CommentReference"/>
        </w:rPr>
        <w:commentReference w:id="83"/>
      </w:r>
      <w:r w:rsidRPr="008E2ACA">
        <w:t xml:space="preserve">Guidelines for MASS Trials at IMO MSC Circ.1604  (“MSC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p>
    <w:p w14:paraId="39459C9F" w14:textId="77777777" w:rsidR="0083299B" w:rsidRPr="008E2ACA" w:rsidRDefault="0083299B" w:rsidP="0083299B">
      <w:pPr>
        <w:pStyle w:val="BodyText"/>
      </w:pPr>
      <w:r w:rsidRPr="008E2ACA">
        <w:t>Taking into consideration that authorities may be unfamiliar with MASS operations and requirements, and an "‘Industry’ unfamiliar with the route to achieve all the necessary contacts and approvals, it may be prudent to commence with a series of “one-off” requests in order to develop an evaluation, authorisation and approval process to operate.</w:t>
      </w:r>
    </w:p>
    <w:p w14:paraId="3E96479E" w14:textId="77777777" w:rsidR="0083299B" w:rsidRPr="008E2ACA" w:rsidRDefault="0083299B" w:rsidP="0083299B">
      <w:pPr>
        <w:pStyle w:val="BodyText"/>
      </w:pPr>
      <w:commentRangeStart w:id="84"/>
      <w:r w:rsidRPr="008E2ACA">
        <w:t xml:space="preserve">For </w:t>
      </w:r>
      <w:r>
        <w:t>MASS</w:t>
      </w:r>
      <w:r w:rsidRPr="008E2ACA">
        <w:t xml:space="preserve"> deployments, it will take a detailed process of review and selection by the ‘Operator’ to identify and match the necessary functional and operational requirements to the available water space and conditions needed. </w:t>
      </w:r>
      <w:commentRangeEnd w:id="84"/>
      <w:r w:rsidR="00246F48">
        <w:rPr>
          <w:rStyle w:val="CommentReference"/>
        </w:rPr>
        <w:commentReference w:id="84"/>
      </w:r>
    </w:p>
    <w:p w14:paraId="264659A8" w14:textId="77777777" w:rsidR="0083299B" w:rsidRPr="008E2ACA" w:rsidRDefault="0083299B" w:rsidP="0083299B">
      <w:pPr>
        <w:pStyle w:val="BodyText"/>
      </w:pPr>
      <w:commentRangeStart w:id="85"/>
      <w:r w:rsidRPr="008E2ACA">
        <w:t xml:space="preserve">To achieve a successful, authorised and approved MASS deployment, a number of relevant inshore to offshore ‘water space’ authorities may need to be consulted dependent on the area requirements and the extent of the evaluation tasking. The principal points of contact would most probably be the Harbour Masters (HM) and Inner Harbour Authorities. </w:t>
      </w:r>
      <w:commentRangeEnd w:id="85"/>
      <w:r w:rsidR="00246F48">
        <w:rPr>
          <w:rStyle w:val="CommentReference"/>
        </w:rPr>
        <w:commentReference w:id="85"/>
      </w:r>
    </w:p>
    <w:p w14:paraId="73EA5307" w14:textId="77777777" w:rsidR="0083299B" w:rsidRPr="008E2ACA" w:rsidRDefault="0083299B" w:rsidP="0083299B">
      <w:pPr>
        <w:pStyle w:val="BodyText"/>
      </w:pPr>
      <w:r w:rsidRPr="008E2ACA">
        <w:lastRenderedPageBreak/>
        <w:t xml:space="preserve">Notice to Mariners and appropriate radio navigation warnings should be issued as appropriate. </w:t>
      </w:r>
    </w:p>
    <w:p w14:paraId="7F801AF1" w14:textId="77777777" w:rsidR="0083299B" w:rsidRPr="008E2ACA" w:rsidRDefault="0083299B" w:rsidP="0083299B">
      <w:pPr>
        <w:pStyle w:val="BodyText"/>
      </w:pPr>
      <w:r w:rsidRPr="008E2ACA">
        <w:t xml:space="preserve">During the planning phase of any MASS Operational deployment the following additional operators and or authorities should also be considered, and notification issued and or clearance obtained where relevant: </w:t>
      </w:r>
    </w:p>
    <w:p w14:paraId="709682DD" w14:textId="77777777" w:rsidR="0083299B" w:rsidRPr="008E2ACA" w:rsidRDefault="0083299B" w:rsidP="0083299B">
      <w:pPr>
        <w:pStyle w:val="BodyText"/>
        <w:numPr>
          <w:ilvl w:val="0"/>
          <w:numId w:val="48"/>
        </w:numPr>
        <w:ind w:left="426" w:hanging="426"/>
      </w:pPr>
      <w:r w:rsidRPr="008E2ACA">
        <w:t xml:space="preserve">Fishermen (Bulletin of intended ops); </w:t>
      </w:r>
    </w:p>
    <w:p w14:paraId="5927471A" w14:textId="77777777" w:rsidR="0083299B" w:rsidRPr="008E2ACA" w:rsidRDefault="0083299B" w:rsidP="0083299B">
      <w:pPr>
        <w:pStyle w:val="BodyText"/>
        <w:numPr>
          <w:ilvl w:val="0"/>
          <w:numId w:val="48"/>
        </w:numPr>
        <w:ind w:left="426" w:hanging="426"/>
      </w:pPr>
      <w:r w:rsidRPr="008E2ACA">
        <w:t xml:space="preserve">Offshore operators (i.e. Oil &amp; Gas, and Renewable Energy operators/owners); </w:t>
      </w:r>
    </w:p>
    <w:p w14:paraId="52DFA329" w14:textId="77777777" w:rsidR="0083299B" w:rsidRPr="008E2ACA" w:rsidRDefault="0083299B" w:rsidP="0083299B">
      <w:pPr>
        <w:pStyle w:val="BodyText"/>
        <w:numPr>
          <w:ilvl w:val="0"/>
          <w:numId w:val="48"/>
        </w:numPr>
        <w:ind w:left="426" w:hanging="426"/>
      </w:pPr>
      <w:r w:rsidRPr="008E2ACA">
        <w:t xml:space="preserve">Established local water sport leisure clubs and organisations; </w:t>
      </w:r>
    </w:p>
    <w:p w14:paraId="68833941" w14:textId="77777777" w:rsidR="0083299B" w:rsidRPr="008E2ACA" w:rsidRDefault="0083299B" w:rsidP="0083299B">
      <w:pPr>
        <w:pStyle w:val="BodyText"/>
        <w:numPr>
          <w:ilvl w:val="0"/>
          <w:numId w:val="48"/>
        </w:numPr>
        <w:ind w:left="426" w:hanging="426"/>
      </w:pPr>
      <w:r w:rsidRPr="008E2ACA">
        <w:t xml:space="preserve">Other stakeholders with economical, safety or environmental interests in intended location. </w:t>
      </w:r>
    </w:p>
    <w:p w14:paraId="0D3858E5" w14:textId="77777777" w:rsidR="0083299B" w:rsidRPr="008E2ACA" w:rsidRDefault="0083299B" w:rsidP="0083299B">
      <w:pPr>
        <w:pStyle w:val="BodyText"/>
      </w:pPr>
      <w:commentRangeStart w:id="86"/>
      <w:r w:rsidRPr="008E2ACA">
        <w:t>In working to achieve the necessary approvals, it is expected that a suite of Health, Safety and Environment (HSE) documentation should be provided to support the mission and assure the relevant approving authorities that full consideration to the safety and risk management of the intended operation or evaluation trial has been completed. This may include a full HSE Plan, Launch and Recovery Risk Assessment, Emergency Recovery Plan and Procedure, and the outline Mission Plan and Method Statement. These documents w</w:t>
      </w:r>
      <w:r>
        <w:t>ould</w:t>
      </w:r>
      <w:r w:rsidRPr="008E2ACA">
        <w:t xml:space="preserve"> support the approval application and ensure all operations are conducted within the intent of the requirements to operate. It also provides proof of the application of Industry Best Practice and cognisance of the sensitivity and responsibility to societal acceptance of autonomous systems. </w:t>
      </w:r>
      <w:commentRangeEnd w:id="86"/>
      <w:r w:rsidR="00246F48">
        <w:rPr>
          <w:rStyle w:val="CommentReference"/>
        </w:rPr>
        <w:commentReference w:id="86"/>
      </w:r>
    </w:p>
    <w:p w14:paraId="02A0D9FB" w14:textId="77777777" w:rsidR="00CF6EC7" w:rsidRDefault="00CF6EC7" w:rsidP="00CF6EC7">
      <w:pPr>
        <w:pStyle w:val="BodyText"/>
      </w:pPr>
    </w:p>
    <w:p w14:paraId="38648EF3" w14:textId="77777777" w:rsidR="00CF6EC7" w:rsidRPr="00CF6EC7" w:rsidRDefault="00CF6EC7" w:rsidP="00CF6EC7">
      <w:pPr>
        <w:pStyle w:val="BodyText"/>
      </w:pPr>
    </w:p>
    <w:p w14:paraId="3EC120C0" w14:textId="2E5E6F17" w:rsidR="005E01E7" w:rsidRDefault="005E01E7" w:rsidP="005E01E7">
      <w:pPr>
        <w:pStyle w:val="Heading4"/>
        <w:rPr>
          <w:caps/>
        </w:rPr>
      </w:pPr>
      <w:commentRangeStart w:id="87"/>
      <w:r>
        <w:rPr>
          <w:caps/>
        </w:rPr>
        <w:t>Personnel and Training</w:t>
      </w:r>
      <w:commentRangeEnd w:id="87"/>
      <w:r w:rsidR="00246F48">
        <w:rPr>
          <w:rStyle w:val="CommentReference"/>
          <w:rFonts w:asciiTheme="minorHAnsi" w:eastAsiaTheme="minorHAnsi" w:hAnsiTheme="minorHAnsi" w:cstheme="minorBidi"/>
          <w:b w:val="0"/>
          <w:iCs w:val="0"/>
          <w:color w:val="auto"/>
        </w:rPr>
        <w:commentReference w:id="87"/>
      </w:r>
    </w:p>
    <w:p w14:paraId="05D30B0B" w14:textId="32E7C941" w:rsidR="00CF6EC7" w:rsidRDefault="007C2DC3" w:rsidP="00CF6EC7">
      <w:pPr>
        <w:pStyle w:val="BodyText"/>
      </w:pPr>
      <w:r>
        <w:t>[</w:t>
      </w:r>
      <w:r w:rsidR="00DC40EB">
        <w:t>Need to focus on training for IALA related aspects / note training for MASS operators</w:t>
      </w:r>
      <w:r w:rsidR="000A7D9A">
        <w:t xml:space="preserve">. </w:t>
      </w:r>
      <w:r w:rsidR="00F77CB7">
        <w:t xml:space="preserve"> –</w:t>
      </w:r>
      <w:r>
        <w:t xml:space="preserve"> </w:t>
      </w:r>
      <w:r w:rsidR="00F77CB7">
        <w:t>input ref from</w:t>
      </w:r>
      <w:r>
        <w:t xml:space="preserve"> DNV training programs?]</w:t>
      </w:r>
    </w:p>
    <w:p w14:paraId="6ABAC14C" w14:textId="30F6110F" w:rsidR="009E2DED" w:rsidRPr="008E2ACA" w:rsidRDefault="009E2DED" w:rsidP="009E2DED">
      <w:pPr>
        <w:pStyle w:val="BodyText"/>
      </w:pPr>
      <w:commentRangeStart w:id="88"/>
      <w:r w:rsidRPr="008E2ACA">
        <w:t xml:space="preserve">All personnel </w:t>
      </w:r>
      <w:commentRangeEnd w:id="88"/>
      <w:r>
        <w:rPr>
          <w:rStyle w:val="CommentReference"/>
        </w:rPr>
        <w:commentReference w:id="88"/>
      </w:r>
      <w:r w:rsidRPr="008E2ACA">
        <w:t>should receive training appropriate to the tasks they undertake. It is the responsibility of the Operator to ensure that this training is given, and that the personnel have an understanding of the relevant regulations and rules. This training should be recorded in the MASS Operators Training Record Book (</w:t>
      </w:r>
      <w:r w:rsidRPr="00883181">
        <w:rPr>
          <w:highlight w:val="yellow"/>
        </w:rPr>
        <w:t>see section XX</w:t>
      </w:r>
      <w:r w:rsidRPr="008E2ACA">
        <w:t>).</w:t>
      </w:r>
    </w:p>
    <w:p w14:paraId="19968024" w14:textId="77777777" w:rsidR="009E2DED" w:rsidRPr="008E2ACA" w:rsidRDefault="009E2DED" w:rsidP="009E2DED">
      <w:pPr>
        <w:pStyle w:val="BodyText"/>
      </w:pPr>
      <w:r w:rsidRPr="008E2ACA">
        <w:t>As a minimum, this means:</w:t>
      </w:r>
    </w:p>
    <w:p w14:paraId="3DBE9E66" w14:textId="77777777" w:rsidR="009E2DED" w:rsidRPr="008E2ACA" w:rsidRDefault="009E2DED" w:rsidP="009E2DED">
      <w:pPr>
        <w:pStyle w:val="BodyText"/>
        <w:numPr>
          <w:ilvl w:val="0"/>
          <w:numId w:val="81"/>
        </w:numPr>
        <w:ind w:left="426" w:hanging="426"/>
      </w:pPr>
      <w:r w:rsidRPr="008E2ACA">
        <w:t>For the Operator, the relevant qualifications;</w:t>
      </w:r>
    </w:p>
    <w:p w14:paraId="54CF872B" w14:textId="77777777" w:rsidR="009E2DED" w:rsidRPr="008E2ACA" w:rsidRDefault="009E2DED" w:rsidP="009E2DED">
      <w:pPr>
        <w:pStyle w:val="BodyText"/>
        <w:numPr>
          <w:ilvl w:val="0"/>
          <w:numId w:val="81"/>
        </w:numPr>
        <w:ind w:left="426" w:hanging="426"/>
      </w:pPr>
      <w:r w:rsidRPr="008E2ACA">
        <w:t>For the crew, relevant qualifications and any additional training appropriate to their designated duties.</w:t>
      </w:r>
    </w:p>
    <w:p w14:paraId="38816DD7" w14:textId="77777777" w:rsidR="009E2DED" w:rsidRPr="008E2ACA" w:rsidRDefault="009E2DED" w:rsidP="009E2DED">
      <w:pPr>
        <w:pStyle w:val="BodyText"/>
      </w:pPr>
      <w:r w:rsidRPr="008E2ACA">
        <w:t xml:space="preserve">Training needs analysis should be conducted regularly for identifying any training, which may be required in support of </w:t>
      </w:r>
      <w:r w:rsidRPr="008E2ACA">
        <w:rPr>
          <w:rFonts w:cstheme="minorHAnsi"/>
        </w:rPr>
        <w:t xml:space="preserve">the </w:t>
      </w:r>
      <w:r w:rsidRPr="003E5CDA">
        <w:rPr>
          <w:rFonts w:cstheme="minorHAnsi"/>
          <w:color w:val="221E1F"/>
          <w:szCs w:val="18"/>
        </w:rPr>
        <w:t>Safety Management System</w:t>
      </w:r>
      <w:r w:rsidRPr="008E2ACA">
        <w:rPr>
          <w:rFonts w:cstheme="minorHAnsi"/>
        </w:rPr>
        <w:t xml:space="preserve"> (SMS</w:t>
      </w:r>
      <w:r w:rsidRPr="008E2ACA">
        <w:t>) and ensure that such training is provided for all personnel concerned.</w:t>
      </w:r>
    </w:p>
    <w:p w14:paraId="585F9630" w14:textId="77777777" w:rsidR="009E2DED" w:rsidRPr="008E2ACA" w:rsidRDefault="009E2DED" w:rsidP="009E2DED">
      <w:pPr>
        <w:pStyle w:val="BodyText"/>
      </w:pPr>
      <w:r w:rsidRPr="008E2ACA">
        <w:t>Relevant information on the SMS should be distributed to all personnel in a clear, concise manner, which should include considerations of language.</w:t>
      </w:r>
    </w:p>
    <w:p w14:paraId="66119B68" w14:textId="77777777" w:rsidR="009E2DED" w:rsidRPr="008E2ACA" w:rsidRDefault="009E2DED" w:rsidP="009E2DED">
      <w:pPr>
        <w:pStyle w:val="BodyText"/>
      </w:pPr>
      <w:r w:rsidRPr="008E2ACA">
        <w:t>The SMS should also incorporate an effective feedback procedure such that the MASS’ personnel are able to communicate effectively in the execution of their duties related to the SMS.</w:t>
      </w:r>
    </w:p>
    <w:p w14:paraId="4C83DB2B" w14:textId="77777777" w:rsidR="009E2DED" w:rsidRPr="008E2ACA" w:rsidRDefault="009E2DED" w:rsidP="009E2DED">
      <w:pPr>
        <w:pStyle w:val="BodyText"/>
        <w:numPr>
          <w:ilvl w:val="0"/>
          <w:numId w:val="82"/>
        </w:numPr>
        <w:ind w:left="426" w:hanging="426"/>
      </w:pPr>
      <w:r w:rsidRPr="008E2ACA">
        <w:t>Control of areas around a MASS, on the support vessel whether docked alongside or rafted, or whilst at sea;</w:t>
      </w:r>
    </w:p>
    <w:p w14:paraId="797BDA28" w14:textId="77777777" w:rsidR="009E2DED" w:rsidRPr="008E2ACA" w:rsidRDefault="009E2DED" w:rsidP="009E2DED">
      <w:pPr>
        <w:pStyle w:val="BodyText"/>
        <w:numPr>
          <w:ilvl w:val="0"/>
          <w:numId w:val="82"/>
        </w:numPr>
        <w:ind w:left="426" w:hanging="426"/>
      </w:pPr>
      <w:r w:rsidRPr="008E2ACA">
        <w:t>Manoeuvring in all modes at sea;</w:t>
      </w:r>
    </w:p>
    <w:p w14:paraId="1F6D330F" w14:textId="77777777" w:rsidR="009E2DED" w:rsidRPr="008E2ACA" w:rsidRDefault="009E2DED" w:rsidP="009E2DED">
      <w:pPr>
        <w:pStyle w:val="BodyText"/>
        <w:numPr>
          <w:ilvl w:val="0"/>
          <w:numId w:val="82"/>
        </w:numPr>
        <w:ind w:left="426" w:hanging="426"/>
      </w:pPr>
      <w:r w:rsidRPr="008E2ACA">
        <w:t>Operations in restricted and restricted/busy navigational areas;</w:t>
      </w:r>
    </w:p>
    <w:p w14:paraId="3B4C8A1C" w14:textId="77777777" w:rsidR="009E2DED" w:rsidRPr="008E2ACA" w:rsidRDefault="009E2DED" w:rsidP="009E2DED">
      <w:pPr>
        <w:pStyle w:val="BodyText"/>
        <w:numPr>
          <w:ilvl w:val="0"/>
          <w:numId w:val="82"/>
        </w:numPr>
        <w:ind w:left="426" w:hanging="426"/>
      </w:pPr>
      <w:r w:rsidRPr="008E2ACA">
        <w:t>Launching and recovery operations;</w:t>
      </w:r>
    </w:p>
    <w:p w14:paraId="025B2ED7" w14:textId="77777777" w:rsidR="009E2DED" w:rsidRPr="008E2ACA" w:rsidRDefault="009E2DED" w:rsidP="009E2DED">
      <w:pPr>
        <w:pStyle w:val="BodyText"/>
        <w:numPr>
          <w:ilvl w:val="0"/>
          <w:numId w:val="82"/>
        </w:numPr>
        <w:ind w:left="426" w:hanging="426"/>
      </w:pPr>
      <w:r w:rsidRPr="008E2ACA">
        <w:t>Evacuation from all areas of the MASS;</w:t>
      </w:r>
    </w:p>
    <w:p w14:paraId="7F209956" w14:textId="77777777" w:rsidR="009E2DED" w:rsidRPr="008E2ACA" w:rsidRDefault="009E2DED" w:rsidP="009E2DED">
      <w:pPr>
        <w:pStyle w:val="BodyText"/>
        <w:numPr>
          <w:ilvl w:val="0"/>
          <w:numId w:val="82"/>
        </w:numPr>
        <w:ind w:left="426" w:hanging="426"/>
      </w:pPr>
      <w:r w:rsidRPr="008E2ACA">
        <w:t>Use and handling of emergency equipment/systems.</w:t>
      </w:r>
    </w:p>
    <w:p w14:paraId="20A77108" w14:textId="77777777" w:rsidR="009E2DED" w:rsidRPr="008E2ACA" w:rsidRDefault="009E2DED" w:rsidP="009E2DED">
      <w:pPr>
        <w:pStyle w:val="BodyText"/>
      </w:pPr>
      <w:r w:rsidRPr="008E2ACA">
        <w:t>This training should be recorded in the MASS Operators Training Record Book and signed off as completed by the appropriate authority or responsible person.</w:t>
      </w:r>
    </w:p>
    <w:p w14:paraId="64AA7B1A" w14:textId="4B365BDC" w:rsidR="00CF6EC7" w:rsidRPr="00CF6EC7" w:rsidRDefault="00CF6EC7" w:rsidP="009E2DED">
      <w:pPr>
        <w:pStyle w:val="BodyText"/>
      </w:pPr>
    </w:p>
    <w:p w14:paraId="1F67D581" w14:textId="6718D570" w:rsidR="005E01E7" w:rsidRDefault="005E01E7" w:rsidP="005E01E7">
      <w:pPr>
        <w:pStyle w:val="Heading4"/>
        <w:rPr>
          <w:caps/>
        </w:rPr>
      </w:pPr>
      <w:r>
        <w:rPr>
          <w:caps/>
        </w:rPr>
        <w:t>Procedures for normal operations</w:t>
      </w:r>
    </w:p>
    <w:p w14:paraId="1005C2A4" w14:textId="77777777" w:rsidR="00CF6EC7" w:rsidRDefault="00CF6EC7" w:rsidP="00CF6EC7">
      <w:pPr>
        <w:pStyle w:val="BodyText"/>
      </w:pPr>
    </w:p>
    <w:p w14:paraId="76033AF1" w14:textId="77777777" w:rsidR="00CF6EC7" w:rsidRPr="00CF6EC7" w:rsidRDefault="00CF6EC7" w:rsidP="00CF6EC7">
      <w:pPr>
        <w:pStyle w:val="BodyText"/>
      </w:pPr>
    </w:p>
    <w:p w14:paraId="537641A1" w14:textId="77777777" w:rsidR="005E01E7" w:rsidRDefault="005E01E7" w:rsidP="005E01E7">
      <w:pPr>
        <w:pStyle w:val="Heading4"/>
        <w:rPr>
          <w:caps/>
        </w:rPr>
      </w:pPr>
      <w:r>
        <w:rPr>
          <w:caps/>
        </w:rPr>
        <w:t>Responding to Emergency Situations</w:t>
      </w:r>
    </w:p>
    <w:p w14:paraId="4F9241B0" w14:textId="77777777" w:rsidR="00CF6EC7" w:rsidRDefault="00CF6EC7" w:rsidP="00CF6EC7">
      <w:pPr>
        <w:pStyle w:val="BodyText"/>
      </w:pPr>
    </w:p>
    <w:p w14:paraId="093C038D" w14:textId="77777777" w:rsidR="006D1684" w:rsidRPr="008E2ACA" w:rsidRDefault="006D1684" w:rsidP="006D1684">
      <w:pPr>
        <w:pStyle w:val="BodyText"/>
      </w:pPr>
      <w:r w:rsidRPr="003750DA">
        <w:t>In principle MASS vessels should fail safe i</w:t>
      </w:r>
      <w:r>
        <w:t>.</w:t>
      </w:r>
      <w:r w:rsidRPr="003750DA">
        <w:t>e</w:t>
      </w:r>
      <w:r>
        <w:t>.</w:t>
      </w:r>
      <w:r w:rsidRPr="003750DA">
        <w:t xml:space="preserve"> shut down propulsion provide </w:t>
      </w:r>
      <w:commentRangeStart w:id="89"/>
      <w:r>
        <w:t>Not Under Command (</w:t>
      </w:r>
      <w:r w:rsidRPr="003750DA">
        <w:t>NUC</w:t>
      </w:r>
      <w:r>
        <w:t>)</w:t>
      </w:r>
      <w:r w:rsidRPr="003750DA">
        <w:t xml:space="preserve"> lights</w:t>
      </w:r>
      <w:commentRangeEnd w:id="89"/>
      <w:r w:rsidR="00246F48">
        <w:rPr>
          <w:rStyle w:val="CommentReference"/>
        </w:rPr>
        <w:commentReference w:id="89"/>
      </w:r>
      <w:r w:rsidRPr="003750DA">
        <w:t>, anchor as applicable.</w:t>
      </w:r>
      <w:r>
        <w:t xml:space="preserve"> </w:t>
      </w:r>
      <w:r w:rsidRPr="008E2ACA">
        <w:t>The risk assessment and hazard identification system process should identify potential emergency MASS situations. Safe systems of work and procedures should then be developed to respond to them. An Emergency Situation should be considered to have occurred when a signal has not been received from or by the MASS for a critical time period. This critical time period will be related to, but not dependent upon, the MASS last confirmed location, its risk level and cargo. The appropriate authorities should be informed as soon as it is recognised by the Master and operators that the Emergency Situation exists.</w:t>
      </w:r>
    </w:p>
    <w:p w14:paraId="5E60F3A4" w14:textId="77777777" w:rsidR="006D1684" w:rsidRPr="008E2ACA" w:rsidRDefault="006D1684" w:rsidP="006D1684">
      <w:pPr>
        <w:pStyle w:val="BodyText"/>
      </w:pPr>
      <w:commentRangeStart w:id="90"/>
      <w:r w:rsidRPr="008E2ACA">
        <w:t>Procedures for responding to emergency situations should be clearly established. These may include but are not limited to:</w:t>
      </w:r>
      <w:commentRangeEnd w:id="90"/>
      <w:r w:rsidR="00246F48">
        <w:rPr>
          <w:rStyle w:val="CommentReference"/>
        </w:rPr>
        <w:commentReference w:id="90"/>
      </w:r>
    </w:p>
    <w:p w14:paraId="486FB5FE" w14:textId="77777777" w:rsidR="006D1684" w:rsidRPr="008E2ACA" w:rsidRDefault="006D1684" w:rsidP="006D1684">
      <w:pPr>
        <w:pStyle w:val="BodyText"/>
        <w:numPr>
          <w:ilvl w:val="0"/>
          <w:numId w:val="84"/>
        </w:numPr>
        <w:ind w:left="426" w:hanging="426"/>
      </w:pPr>
      <w:r w:rsidRPr="008E2ACA">
        <w:t>Loss of Control of MASS for a critical time period;</w:t>
      </w:r>
    </w:p>
    <w:p w14:paraId="00A59BD5" w14:textId="77777777" w:rsidR="006D1684" w:rsidRPr="008E2ACA" w:rsidRDefault="006D1684" w:rsidP="006D1684">
      <w:pPr>
        <w:pStyle w:val="BodyText"/>
        <w:numPr>
          <w:ilvl w:val="0"/>
          <w:numId w:val="84"/>
        </w:numPr>
        <w:ind w:left="426" w:hanging="426"/>
      </w:pPr>
      <w:r w:rsidRPr="008E2ACA">
        <w:t>Fire;</w:t>
      </w:r>
    </w:p>
    <w:p w14:paraId="6C57E396" w14:textId="77777777" w:rsidR="006D1684" w:rsidRPr="008E2ACA" w:rsidRDefault="006D1684" w:rsidP="006D1684">
      <w:pPr>
        <w:pStyle w:val="BodyText"/>
        <w:numPr>
          <w:ilvl w:val="0"/>
          <w:numId w:val="84"/>
        </w:numPr>
        <w:ind w:left="426" w:hanging="426"/>
      </w:pPr>
      <w:r w:rsidRPr="008E2ACA">
        <w:t>Collision;</w:t>
      </w:r>
    </w:p>
    <w:p w14:paraId="02C2EDF4" w14:textId="77777777" w:rsidR="006D1684" w:rsidRPr="008E2ACA" w:rsidRDefault="006D1684" w:rsidP="006D1684">
      <w:pPr>
        <w:pStyle w:val="BodyText"/>
        <w:numPr>
          <w:ilvl w:val="0"/>
          <w:numId w:val="84"/>
        </w:numPr>
        <w:ind w:left="426" w:hanging="426"/>
      </w:pPr>
      <w:r w:rsidRPr="008E2ACA">
        <w:t>Grounding;</w:t>
      </w:r>
    </w:p>
    <w:p w14:paraId="0B2F5D6B" w14:textId="77777777" w:rsidR="006D1684" w:rsidRPr="008E2ACA" w:rsidRDefault="006D1684" w:rsidP="006D1684">
      <w:pPr>
        <w:pStyle w:val="BodyText"/>
        <w:numPr>
          <w:ilvl w:val="0"/>
          <w:numId w:val="84"/>
        </w:numPr>
        <w:ind w:left="426" w:hanging="426"/>
      </w:pPr>
      <w:r w:rsidRPr="008E2ACA">
        <w:t>Flood;</w:t>
      </w:r>
    </w:p>
    <w:p w14:paraId="331F990E" w14:textId="77777777" w:rsidR="006D1684" w:rsidRPr="008E2ACA" w:rsidRDefault="006D1684" w:rsidP="006D1684">
      <w:pPr>
        <w:pStyle w:val="BodyText"/>
        <w:numPr>
          <w:ilvl w:val="0"/>
          <w:numId w:val="84"/>
        </w:numPr>
        <w:ind w:left="426" w:hanging="426"/>
      </w:pPr>
      <w:r w:rsidRPr="008E2ACA">
        <w:t>Violent act;</w:t>
      </w:r>
    </w:p>
    <w:p w14:paraId="5E3F8DFC" w14:textId="77777777" w:rsidR="006D1684" w:rsidRPr="008E2ACA" w:rsidRDefault="006D1684" w:rsidP="006D1684">
      <w:pPr>
        <w:pStyle w:val="BodyText"/>
        <w:numPr>
          <w:ilvl w:val="0"/>
          <w:numId w:val="84"/>
        </w:numPr>
        <w:ind w:left="426" w:hanging="426"/>
      </w:pPr>
      <w:r w:rsidRPr="008E2ACA">
        <w:t>Main propulsion or steering failure;</w:t>
      </w:r>
    </w:p>
    <w:p w14:paraId="4736DA52" w14:textId="77777777" w:rsidR="006D1684" w:rsidRPr="008E2ACA" w:rsidRDefault="006D1684" w:rsidP="006D1684">
      <w:pPr>
        <w:pStyle w:val="BodyText"/>
        <w:numPr>
          <w:ilvl w:val="0"/>
          <w:numId w:val="84"/>
        </w:numPr>
        <w:ind w:left="426" w:hanging="426"/>
      </w:pPr>
      <w:r w:rsidRPr="008E2ACA">
        <w:t>Man overboard (if vessel manned);</w:t>
      </w:r>
    </w:p>
    <w:p w14:paraId="1E624ED0" w14:textId="77777777" w:rsidR="006D1684" w:rsidRPr="008E2ACA" w:rsidRDefault="006D1684" w:rsidP="006D1684">
      <w:pPr>
        <w:pStyle w:val="BodyText"/>
        <w:numPr>
          <w:ilvl w:val="0"/>
          <w:numId w:val="84"/>
        </w:numPr>
        <w:ind w:left="426" w:hanging="426"/>
      </w:pPr>
      <w:r w:rsidRPr="008E2ACA">
        <w:t>Abandon MASS procedure (if vessel manned).</w:t>
      </w:r>
    </w:p>
    <w:p w14:paraId="3C763EEE" w14:textId="77777777" w:rsidR="006D1684" w:rsidRPr="008E2ACA" w:rsidRDefault="006D1684" w:rsidP="006D1684">
      <w:pPr>
        <w:pStyle w:val="BodyText"/>
        <w:numPr>
          <w:ilvl w:val="0"/>
          <w:numId w:val="84"/>
        </w:numPr>
        <w:ind w:left="426" w:hanging="426"/>
      </w:pPr>
      <w:r>
        <w:t>P</w:t>
      </w:r>
      <w:r w:rsidRPr="008E2ACA">
        <w:t>ropulsion or steering failure;</w:t>
      </w:r>
    </w:p>
    <w:p w14:paraId="1F59013C" w14:textId="77777777" w:rsidR="006D1684" w:rsidRPr="008E2ACA" w:rsidRDefault="006D1684" w:rsidP="006D1684">
      <w:pPr>
        <w:rPr>
          <w:sz w:val="22"/>
        </w:rPr>
      </w:pPr>
      <w:r w:rsidRPr="008E2ACA">
        <w:rPr>
          <w:sz w:val="22"/>
        </w:rPr>
        <w:t>Checklists/Aide Memoires may be useful in this regard onboard the MASS and at control stations.</w:t>
      </w:r>
    </w:p>
    <w:p w14:paraId="34912D4B" w14:textId="77777777" w:rsidR="006D1684" w:rsidRPr="008E2ACA" w:rsidRDefault="006D1684" w:rsidP="006D1684">
      <w:pPr>
        <w:pStyle w:val="BodyText"/>
      </w:pPr>
      <w:r w:rsidRPr="008E2ACA">
        <w:t>The roles and responsibilities of all personnel in an emergency situation should be defined and recorded.</w:t>
      </w:r>
    </w:p>
    <w:p w14:paraId="40836F90" w14:textId="77777777" w:rsidR="006D1684" w:rsidRPr="008E2ACA" w:rsidRDefault="006D1684" w:rsidP="006D1684">
      <w:pPr>
        <w:pStyle w:val="BodyText"/>
      </w:pPr>
      <w:r w:rsidRPr="008E2ACA">
        <w:t>The safety management system should provide for measures ensuring that the Operator’s organisation can respond at any time to hazards, accidents and emergency situations involving its MASS. This is particularly important during crewless periods of operation.</w:t>
      </w:r>
    </w:p>
    <w:p w14:paraId="0D5BAE93" w14:textId="77777777" w:rsidR="006D1684" w:rsidRPr="008E2ACA" w:rsidRDefault="006D1684" w:rsidP="006D1684">
      <w:pPr>
        <w:pStyle w:val="BodyText"/>
      </w:pPr>
      <w:r w:rsidRPr="008E2ACA">
        <w:t>It is essential that there is the ability to communicate with the emergency services via the MASS or RCC.</w:t>
      </w:r>
    </w:p>
    <w:p w14:paraId="1144E6EA" w14:textId="77777777" w:rsidR="006D1684" w:rsidRPr="008E2ACA" w:rsidRDefault="006D1684" w:rsidP="006D1684">
      <w:pPr>
        <w:pStyle w:val="BodyText"/>
      </w:pPr>
      <w:r w:rsidRPr="008E2ACA">
        <w:t>Preparation for emergency situations requires careful consideration and planning. All new and existing personnel should undertake suitable and sufficient training for each of the emergency scenarios. A programme of drills and exercises to react for emergency actions should be incorporated into any vessel management plan.</w:t>
      </w:r>
    </w:p>
    <w:p w14:paraId="1B5B6A9D" w14:textId="77777777" w:rsidR="006D1684" w:rsidRPr="008E2ACA" w:rsidRDefault="006D1684" w:rsidP="006D1684">
      <w:pPr>
        <w:pStyle w:val="BodyText"/>
      </w:pPr>
      <w:r w:rsidRPr="008E2ACA">
        <w:t>Any exercises conducted should be recorded. This record should include the names of those who participated</w:t>
      </w:r>
    </w:p>
    <w:p w14:paraId="5DE2A4E7" w14:textId="77777777" w:rsidR="007F6529" w:rsidRDefault="007F6529" w:rsidP="00CF6EC7">
      <w:pPr>
        <w:pStyle w:val="BodyText"/>
      </w:pPr>
    </w:p>
    <w:p w14:paraId="3D7F2A35" w14:textId="77777777" w:rsidR="00CF6EC7" w:rsidRPr="00CF6EC7" w:rsidRDefault="00CF6EC7" w:rsidP="00CF6EC7">
      <w:pPr>
        <w:pStyle w:val="BodyText"/>
      </w:pPr>
    </w:p>
    <w:p w14:paraId="46334407" w14:textId="005F4E36" w:rsidR="005E01E7" w:rsidRDefault="005E01E7" w:rsidP="007D47E7">
      <w:pPr>
        <w:pStyle w:val="Heading4"/>
        <w:rPr>
          <w:caps/>
        </w:rPr>
      </w:pPr>
      <w:commentRangeStart w:id="91"/>
      <w:r>
        <w:rPr>
          <w:caps/>
        </w:rPr>
        <w:t xml:space="preserve">Reporting Accidents </w:t>
      </w:r>
      <w:commentRangeEnd w:id="91"/>
      <w:r w:rsidR="0097559C">
        <w:rPr>
          <w:rStyle w:val="CommentReference"/>
          <w:rFonts w:asciiTheme="minorHAnsi" w:eastAsiaTheme="minorHAnsi" w:hAnsiTheme="minorHAnsi" w:cstheme="minorBidi"/>
          <w:b w:val="0"/>
          <w:iCs w:val="0"/>
          <w:color w:val="auto"/>
        </w:rPr>
        <w:commentReference w:id="91"/>
      </w:r>
    </w:p>
    <w:p w14:paraId="26654300" w14:textId="4F7D3E62" w:rsidR="00CF6EC7" w:rsidRDefault="00A14695" w:rsidP="00CF6EC7">
      <w:pPr>
        <w:pStyle w:val="BodyText"/>
      </w:pPr>
      <w:r>
        <w:t>[refer to / update required for IALA G</w:t>
      </w:r>
      <w:r w:rsidR="00CC61A5">
        <w:t>1118 – Marine Casualty / Incident reporting and recording, including near-miss situations as it relates to a VTS</w:t>
      </w:r>
      <w:r w:rsidR="00A36F9C">
        <w:t>?</w:t>
      </w:r>
      <w:r w:rsidR="00CC61A5">
        <w:t xml:space="preserve"> </w:t>
      </w:r>
      <w:r w:rsidR="00A36F9C">
        <w:t>Perhaps</w:t>
      </w:r>
      <w:r w:rsidR="00CC61A5">
        <w:t xml:space="preserve"> this guideline can be revised t</w:t>
      </w:r>
      <w:r w:rsidR="00A36F9C">
        <w:t>o include MASS incidents?]</w:t>
      </w:r>
    </w:p>
    <w:p w14:paraId="114AA474" w14:textId="77777777" w:rsidR="001746C1" w:rsidRPr="008E2ACA" w:rsidRDefault="001746C1" w:rsidP="001746C1">
      <w:pPr>
        <w:pStyle w:val="BodyText"/>
      </w:pPr>
      <w:commentRangeStart w:id="92"/>
      <w:r w:rsidRPr="008E2ACA">
        <w:lastRenderedPageBreak/>
        <w:t xml:space="preserve">All accidents </w:t>
      </w:r>
      <w:commentRangeEnd w:id="92"/>
      <w:r>
        <w:rPr>
          <w:rStyle w:val="CommentReference"/>
        </w:rPr>
        <w:commentReference w:id="92"/>
      </w:r>
      <w:r w:rsidRPr="008E2ACA">
        <w:t>and near misses/dangerous occurrences should be reported to the management regardless of the incident size and its severity. The method for reporting of accidents should be well understood by all personnel. This in turn w</w:t>
      </w:r>
      <w:r>
        <w:t>ould</w:t>
      </w:r>
      <w:r w:rsidRPr="008E2ACA">
        <w:t xml:space="preserve"> improve the safety culture practised through the Operator. </w:t>
      </w:r>
    </w:p>
    <w:p w14:paraId="7793B9F3" w14:textId="77777777" w:rsidR="001746C1" w:rsidRPr="008E2ACA" w:rsidRDefault="001746C1" w:rsidP="001746C1">
      <w:pPr>
        <w:pStyle w:val="BodyText"/>
      </w:pPr>
      <w:r w:rsidRPr="008E2ACA">
        <w:t>MASS operating should report any accidents to the RO and the Operator should therefore have a procedure in place to achieve this requirement.</w:t>
      </w:r>
    </w:p>
    <w:p w14:paraId="795187E0" w14:textId="77777777" w:rsidR="001746C1" w:rsidRPr="008E2ACA" w:rsidRDefault="001746C1" w:rsidP="001746C1">
      <w:pPr>
        <w:pStyle w:val="BodyText"/>
      </w:pPr>
      <w:r w:rsidRPr="008E2ACA">
        <w:t>The accident reporting system should be well documented, with all records retained as per Operator policy for the retention of records.</w:t>
      </w:r>
    </w:p>
    <w:p w14:paraId="47D68C18" w14:textId="77777777" w:rsidR="001746C1" w:rsidRPr="008E2ACA" w:rsidRDefault="001746C1" w:rsidP="001746C1">
      <w:pPr>
        <w:pStyle w:val="BodyText"/>
      </w:pPr>
      <w:r w:rsidRPr="008E2ACA">
        <w:t xml:space="preserve"> The system should include procedures ensuring that accidents and hazardous situations are reported to the Operator. After initial actions are completed to safeguard individuals or equipment, an investigation should be conducted. The incident results are to be analysed and recorded, with the appropriate measures subsequently implemented to improve safety and pollution prevention.</w:t>
      </w:r>
    </w:p>
    <w:p w14:paraId="0CC947F8" w14:textId="77777777" w:rsidR="001746C1" w:rsidRPr="008E2ACA" w:rsidRDefault="001746C1" w:rsidP="001746C1">
      <w:pPr>
        <w:pStyle w:val="BodyText"/>
      </w:pPr>
      <w:r w:rsidRPr="008E2ACA">
        <w:t>This procedure should also include any identified non-conformities to the standards followed after audit or through general observation.</w:t>
      </w:r>
    </w:p>
    <w:p w14:paraId="20DAA101" w14:textId="77777777" w:rsidR="001746C1" w:rsidRPr="008E2ACA" w:rsidRDefault="001746C1" w:rsidP="001746C1">
      <w:pPr>
        <w:pStyle w:val="BodyText"/>
      </w:pPr>
      <w:r w:rsidRPr="008E2ACA">
        <w:t>The Operator should establish procedures for the implementation of corrective action, including measures intended to prevent recurrence.</w:t>
      </w:r>
    </w:p>
    <w:p w14:paraId="5D4C3CC5" w14:textId="77777777" w:rsidR="001746C1" w:rsidRDefault="001746C1" w:rsidP="00CF6EC7">
      <w:pPr>
        <w:pStyle w:val="BodyText"/>
      </w:pPr>
    </w:p>
    <w:p w14:paraId="0A7D91DF" w14:textId="77777777" w:rsidR="00CF6EC7" w:rsidRPr="00CF6EC7" w:rsidRDefault="00CF6EC7" w:rsidP="00CF6EC7">
      <w:pPr>
        <w:pStyle w:val="BodyText"/>
      </w:pPr>
    </w:p>
    <w:p w14:paraId="0E731595" w14:textId="01D1C9B2" w:rsidR="00276635" w:rsidRDefault="00276635" w:rsidP="002D1408">
      <w:pPr>
        <w:pStyle w:val="Heading2"/>
      </w:pPr>
      <w:bookmarkStart w:id="93" w:name="_Toc111186835"/>
      <w:r>
        <w:t>Environmental Considerations</w:t>
      </w:r>
      <w:bookmarkEnd w:id="93"/>
    </w:p>
    <w:p w14:paraId="0D28FF58" w14:textId="77777777" w:rsidR="002D1408" w:rsidRPr="002D1408" w:rsidRDefault="002D1408" w:rsidP="002D1408">
      <w:pPr>
        <w:pStyle w:val="Heading2separationline"/>
      </w:pPr>
    </w:p>
    <w:p w14:paraId="50EF0ACC" w14:textId="77777777" w:rsidR="00FA4EDF" w:rsidRPr="008E2ACA" w:rsidRDefault="00FA4EDF" w:rsidP="00FA4EDF">
      <w:pPr>
        <w:pStyle w:val="BodyText"/>
      </w:pPr>
      <w:commentRangeStart w:id="94"/>
      <w:r w:rsidRPr="008E2ACA">
        <w:t>MASS operations</w:t>
      </w:r>
      <w:commentRangeEnd w:id="94"/>
      <w:r w:rsidR="002D1408">
        <w:rPr>
          <w:rStyle w:val="CommentReference"/>
        </w:rPr>
        <w:commentReference w:id="94"/>
      </w:r>
      <w:r w:rsidRPr="008E2ACA">
        <w:t xml:space="preserve"> </w:t>
      </w:r>
      <w:r>
        <w:t xml:space="preserve">(in the same way as non-MASS) </w:t>
      </w:r>
      <w:r w:rsidRPr="008E2ACA">
        <w:t>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(MCZs).  A large proportion of estuaries, for example, w</w:t>
      </w:r>
      <w:r>
        <w:t>ould</w:t>
      </w:r>
      <w:r w:rsidRPr="008E2ACA">
        <w:t xml:space="preserve"> have one or more of these designations.  Operating a MASS in designated areas, particularly at times of the year when there is the potential for disturbance to wildlife (e.g. migrating birds), may be an activity which requires assent from the relevant environmental or conservation authority and their advice should be sought.</w:t>
      </w:r>
    </w:p>
    <w:p w14:paraId="7D7E11C4" w14:textId="77777777" w:rsidR="00FA4EDF" w:rsidRPr="008E2ACA" w:rsidRDefault="00FA4EDF" w:rsidP="00FA4EDF">
      <w:pPr>
        <w:pStyle w:val="Heading3"/>
        <w:keepNext w:val="0"/>
        <w:keepLines w:val="0"/>
        <w:ind w:left="993" w:hanging="993"/>
      </w:pPr>
      <w:bookmarkStart w:id="95" w:name="_Toc98334444"/>
      <w:bookmarkStart w:id="96" w:name="_Toc111186836"/>
      <w:r w:rsidRPr="008E2ACA">
        <w:t>Health and Safety</w:t>
      </w:r>
      <w:bookmarkEnd w:id="95"/>
      <w:bookmarkEnd w:id="96"/>
      <w:r w:rsidRPr="008E2ACA">
        <w:t xml:space="preserve"> </w:t>
      </w:r>
    </w:p>
    <w:p w14:paraId="687C8E5A" w14:textId="77777777" w:rsidR="00FA4EDF" w:rsidRPr="008E2ACA" w:rsidRDefault="00FA4EDF" w:rsidP="00FA4EDF">
      <w:pPr>
        <w:pStyle w:val="BodyText"/>
      </w:pPr>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0D6E002B" w14:textId="77777777" w:rsidR="00FA4EDF" w:rsidRPr="008E2ACA" w:rsidRDefault="00FA4EDF" w:rsidP="00FA4EDF">
      <w:pPr>
        <w:pStyle w:val="BodyText"/>
      </w:pPr>
      <w:r w:rsidRPr="008E2ACA">
        <w:t xml:space="preserve">The Owner/Operator of a MASS is responsible for the health and safety of anyone working on or around the MASS.  Regulations applicable to the health and safety of employees on or around the MASS, support crew and offices ashore, including Remote Control Centres (RCCs), should be taken into consideration.  Complying with all relevant safety rules and procedures is an essential minimum. </w:t>
      </w:r>
    </w:p>
    <w:p w14:paraId="5009338F" w14:textId="77777777" w:rsidR="00FA4EDF" w:rsidRPr="008E2ACA" w:rsidRDefault="00FA4EDF" w:rsidP="00FA4EDF">
      <w:pPr>
        <w:pStyle w:val="BodyText"/>
      </w:pPr>
      <w:r w:rsidRPr="008E2ACA">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p>
    <w:p w14:paraId="0C0BC8CC" w14:textId="77777777" w:rsidR="00FA4EDF" w:rsidRPr="008E2ACA" w:rsidRDefault="00FA4EDF" w:rsidP="00FA4EDF">
      <w:pPr>
        <w:pStyle w:val="BodyText"/>
      </w:pPr>
      <w:r w:rsidRPr="008E2ACA">
        <w:t xml:space="preserve">Every employer is to be aware of any risks affecting workers and others and to ensure that appropriate measures are taken to minimise them through improving procedures or equipment where necessary. Employers must instruct those affected about the risks and how to ensure their own health and safety and the health and safety of others. </w:t>
      </w:r>
    </w:p>
    <w:p w14:paraId="0A0A90CE" w14:textId="77777777" w:rsidR="00CF6EC7" w:rsidRDefault="00CF6EC7" w:rsidP="00CF6EC7">
      <w:pPr>
        <w:pStyle w:val="BodyText"/>
      </w:pPr>
    </w:p>
    <w:p w14:paraId="3A43A4ED" w14:textId="77777777" w:rsidR="00CF6EC7" w:rsidRPr="00CF6EC7" w:rsidRDefault="00CF6EC7" w:rsidP="00CF6EC7">
      <w:pPr>
        <w:pStyle w:val="BodyText"/>
      </w:pPr>
    </w:p>
    <w:p w14:paraId="1F24EBCF" w14:textId="77777777" w:rsidR="009A706B" w:rsidRDefault="009A706B" w:rsidP="005A6F84">
      <w:pPr>
        <w:pStyle w:val="Heading2"/>
        <w:rPr>
          <w:caps w:val="0"/>
        </w:rPr>
      </w:pPr>
      <w:bookmarkStart w:id="97" w:name="_Toc111186837"/>
      <w:r>
        <w:rPr>
          <w:caps w:val="0"/>
        </w:rPr>
        <w:lastRenderedPageBreak/>
        <w:t xml:space="preserve">Risk </w:t>
      </w:r>
      <w:commentRangeStart w:id="98"/>
      <w:r>
        <w:rPr>
          <w:caps w:val="0"/>
        </w:rPr>
        <w:t>Management and Assessment</w:t>
      </w:r>
      <w:bookmarkEnd w:id="97"/>
      <w:r>
        <w:rPr>
          <w:caps w:val="0"/>
        </w:rPr>
        <w:t xml:space="preserve"> </w:t>
      </w:r>
      <w:commentRangeEnd w:id="98"/>
      <w:r w:rsidR="0097559C">
        <w:rPr>
          <w:rStyle w:val="CommentReference"/>
          <w:rFonts w:asciiTheme="minorHAnsi" w:eastAsiaTheme="minorHAnsi" w:hAnsiTheme="minorHAnsi" w:cstheme="minorBidi"/>
          <w:b w:val="0"/>
          <w:caps w:val="0"/>
          <w:color w:val="auto"/>
        </w:rPr>
        <w:commentReference w:id="98"/>
      </w:r>
    </w:p>
    <w:p w14:paraId="572A1989" w14:textId="3F19451C" w:rsidR="00CF6EC7" w:rsidRDefault="00CF6EC7" w:rsidP="00CF6EC7">
      <w:pPr>
        <w:pStyle w:val="Heading2separationline"/>
      </w:pPr>
    </w:p>
    <w:p w14:paraId="630B10CF" w14:textId="77777777" w:rsidR="00545920" w:rsidRPr="008E2ACA" w:rsidRDefault="00545920" w:rsidP="00545920">
      <w:pPr>
        <w:pStyle w:val="BodyText"/>
      </w:pPr>
      <w:r w:rsidRPr="008E2ACA">
        <w:t>The international legal framework is currently not clear when it comes to MASS operations, including physically unmanned vessels, and today’s regulation entails certain potential limitations.</w:t>
      </w:r>
    </w:p>
    <w:p w14:paraId="3A90B149" w14:textId="77777777" w:rsidR="00545920" w:rsidRPr="008E2ACA" w:rsidRDefault="00545920" w:rsidP="00545920">
      <w:pPr>
        <w:pStyle w:val="BodyText"/>
      </w:pPr>
      <w:r w:rsidRPr="008E2ACA">
        <w:t>The possibilities within the framework are highly dependent on the safety measures of the specific project, the exact area to be operated in and the concepts of operation (CONOPS).  Therefore, it is important for maritime administrations to get as much information on the projects as possible, in order to be able to find the best solutions within the legal framework.</w:t>
      </w:r>
    </w:p>
    <w:p w14:paraId="5BEE206C" w14:textId="77777777" w:rsidR="00545920" w:rsidRPr="008E2ACA" w:rsidRDefault="00545920" w:rsidP="00545920">
      <w:pPr>
        <w:pStyle w:val="BodyText"/>
      </w:pPr>
      <w:r w:rsidRPr="008E2ACA">
        <w:t>For non-SOLAS ships the United Kingdom (UK) “Maritime Autonomous Ship Systems (MASS) Industry Conduct Principles &amp; Code of Practice” is a good basis for assessment of the risks.</w:t>
      </w:r>
    </w:p>
    <w:p w14:paraId="595EC672" w14:textId="77777777" w:rsidR="00545920" w:rsidRPr="008E2ACA" w:rsidRDefault="00545920" w:rsidP="00545920">
      <w:pPr>
        <w:pStyle w:val="Heading3"/>
        <w:keepNext w:val="0"/>
        <w:keepLines w:val="0"/>
      </w:pPr>
      <w:bookmarkStart w:id="99" w:name="_Toc98334452"/>
      <w:bookmarkStart w:id="100" w:name="_Toc111186838"/>
      <w:r w:rsidRPr="008E2ACA">
        <w:t>Risk Management Assessment prior to MASS</w:t>
      </w:r>
      <w:bookmarkEnd w:id="99"/>
      <w:bookmarkEnd w:id="100"/>
      <w:r w:rsidRPr="008E2ACA">
        <w:t xml:space="preserve"> </w:t>
      </w:r>
    </w:p>
    <w:p w14:paraId="23EFDCE1" w14:textId="77777777" w:rsidR="00545920" w:rsidRPr="008E2ACA" w:rsidRDefault="00545920" w:rsidP="00545920">
      <w:pPr>
        <w:pStyle w:val="BodyText"/>
      </w:pPr>
      <w:r w:rsidRPr="008E2ACA">
        <w:t>An RMA prior to MASS becomes recognised as ordinary vessel traffic in international trade.</w:t>
      </w:r>
    </w:p>
    <w:p w14:paraId="43F978EF" w14:textId="77777777" w:rsidR="00545920" w:rsidRPr="008E2ACA" w:rsidRDefault="00545920" w:rsidP="00545920">
      <w:pPr>
        <w:pStyle w:val="BodyText"/>
      </w:pPr>
      <w:r w:rsidRPr="008E2ACA">
        <w:t>The IMO Regulatory Scoping Exercise have among others identified the following regulatory barriers on the compliance of MASS operations in regard to international regulation:</w:t>
      </w:r>
    </w:p>
    <w:p w14:paraId="54A13074" w14:textId="77777777" w:rsidR="00545920" w:rsidRPr="008E2ACA" w:rsidRDefault="00545920" w:rsidP="00545920">
      <w:pPr>
        <w:pStyle w:val="BodyText"/>
        <w:numPr>
          <w:ilvl w:val="0"/>
          <w:numId w:val="48"/>
        </w:numPr>
        <w:ind w:left="426" w:hanging="426"/>
      </w:pPr>
      <w:r w:rsidRPr="008E2ACA">
        <w:t>COLREG Rule 5 (Proper lookout)</w:t>
      </w:r>
    </w:p>
    <w:p w14:paraId="46CCC4DB" w14:textId="77777777" w:rsidR="00545920" w:rsidRPr="008E2ACA" w:rsidRDefault="00545920" w:rsidP="00545920">
      <w:pPr>
        <w:pStyle w:val="BodyText"/>
        <w:numPr>
          <w:ilvl w:val="0"/>
          <w:numId w:val="48"/>
        </w:numPr>
        <w:ind w:left="426" w:hanging="426"/>
      </w:pPr>
      <w:r w:rsidRPr="008E2ACA">
        <w:t>STCW Section A-VIII/2, part 4-1, rule 14 (Proper lookout)</w:t>
      </w:r>
    </w:p>
    <w:p w14:paraId="38A8E2EC" w14:textId="77777777" w:rsidR="00545920" w:rsidRPr="008E2ACA" w:rsidRDefault="00545920" w:rsidP="00545920">
      <w:pPr>
        <w:pStyle w:val="BodyText"/>
        <w:numPr>
          <w:ilvl w:val="0"/>
          <w:numId w:val="48"/>
        </w:numPr>
        <w:ind w:left="426" w:hanging="426"/>
      </w:pPr>
      <w:r w:rsidRPr="008E2ACA">
        <w:t xml:space="preserve">STCW Section A-VIII/2, part 4-1, rule 18 (At no time </w:t>
      </w:r>
      <w:r>
        <w:t>should</w:t>
      </w:r>
      <w:r w:rsidRPr="008E2ACA">
        <w:t xml:space="preserve"> the bridge be left unattended)</w:t>
      </w:r>
    </w:p>
    <w:p w14:paraId="421637A6" w14:textId="77777777" w:rsidR="00545920" w:rsidRPr="008E2ACA" w:rsidRDefault="00545920" w:rsidP="00545920">
      <w:pPr>
        <w:pStyle w:val="BodyText"/>
        <w:numPr>
          <w:ilvl w:val="0"/>
          <w:numId w:val="48"/>
        </w:numPr>
        <w:ind w:left="426" w:hanging="426"/>
      </w:pPr>
      <w:r w:rsidRPr="008E2ACA">
        <w:t xml:space="preserve">STCW Section A-VIII/2, part 4-1, rule 24 (Performing the navigational watch) </w:t>
      </w:r>
    </w:p>
    <w:p w14:paraId="6961B2D2" w14:textId="77777777" w:rsidR="00545920" w:rsidRPr="008E2ACA" w:rsidRDefault="00545920" w:rsidP="00545920">
      <w:pPr>
        <w:pStyle w:val="BodyText"/>
        <w:numPr>
          <w:ilvl w:val="0"/>
          <w:numId w:val="48"/>
        </w:numPr>
        <w:ind w:left="426" w:hanging="426"/>
      </w:pPr>
      <w:r w:rsidRPr="008E2ACA">
        <w:t xml:space="preserve">STCW Section A-VIII/2, part 4-1, rule 32 (Performing the navigational watch) </w:t>
      </w:r>
    </w:p>
    <w:p w14:paraId="6416021F" w14:textId="77777777" w:rsidR="00545920" w:rsidRPr="008E2ACA" w:rsidRDefault="00545920" w:rsidP="00545920">
      <w:pPr>
        <w:pStyle w:val="BodyText"/>
        <w:numPr>
          <w:ilvl w:val="0"/>
          <w:numId w:val="48"/>
        </w:numPr>
        <w:ind w:left="426" w:hanging="426"/>
      </w:pPr>
      <w:r w:rsidRPr="008E2ACA">
        <w:t>STCW Section A-VIII/2, part 4-1, rule 35 (Performing the navigational watch)</w:t>
      </w:r>
    </w:p>
    <w:p w14:paraId="3B5C4551" w14:textId="77777777" w:rsidR="00545920" w:rsidRPr="008E2ACA" w:rsidRDefault="00545920" w:rsidP="00545920">
      <w:pPr>
        <w:pStyle w:val="BodyText"/>
      </w:pPr>
      <w:r w:rsidRPr="008E2ACA">
        <w:t xml:space="preserve">The above identified regulatory barriers or constraints should be taken into account when planning MASS activities. </w:t>
      </w:r>
    </w:p>
    <w:p w14:paraId="5DDBF709" w14:textId="77777777" w:rsidR="00545920" w:rsidRPr="008E2ACA" w:rsidRDefault="00545920" w:rsidP="00545920">
      <w:pPr>
        <w:pStyle w:val="BodyText"/>
      </w:pPr>
      <w:r w:rsidRPr="008E2ACA">
        <w:t>In principle it is expected that any ship project involving increased automation or remote operation, and thereby not fully complying with the applicable Rules, should make use of the IMO MSC.1/Circ.1455 (Guidelines for the Approval of Alternatives and Equivalents as provided for in Various IMO Instruments), and the operations should be based upon the ISM-Code.</w:t>
      </w:r>
    </w:p>
    <w:p w14:paraId="5AA10077" w14:textId="5A5C89FD" w:rsidR="00545920" w:rsidRPr="008E2ACA" w:rsidRDefault="00545920" w:rsidP="00545920">
      <w:pPr>
        <w:pStyle w:val="BodyText"/>
      </w:pPr>
      <w:r w:rsidRPr="008E2ACA">
        <w:t xml:space="preserve">A Risk Assessment (RA) </w:t>
      </w:r>
      <w:r>
        <w:t>should</w:t>
      </w:r>
      <w:r w:rsidRPr="008E2ACA">
        <w:t xml:space="preserve"> be performed for the MASS to identify potential failures which could impact on safety through: </w:t>
      </w:r>
    </w:p>
    <w:p w14:paraId="6D9BBA28" w14:textId="77777777" w:rsidR="00545920" w:rsidRPr="008E2ACA" w:rsidRDefault="00545920" w:rsidP="00545920">
      <w:pPr>
        <w:pStyle w:val="BodyText"/>
        <w:numPr>
          <w:ilvl w:val="0"/>
          <w:numId w:val="48"/>
        </w:numPr>
        <w:ind w:left="426" w:hanging="426"/>
      </w:pPr>
      <w:r w:rsidRPr="008E2ACA">
        <w:t xml:space="preserve">Collision with fixed or floating objects; </w:t>
      </w:r>
    </w:p>
    <w:p w14:paraId="0A418413" w14:textId="77777777" w:rsidR="00545920" w:rsidRPr="008E2ACA" w:rsidRDefault="00545920" w:rsidP="00545920">
      <w:pPr>
        <w:pStyle w:val="BodyText"/>
        <w:numPr>
          <w:ilvl w:val="0"/>
          <w:numId w:val="48"/>
        </w:numPr>
        <w:ind w:left="426" w:hanging="426"/>
      </w:pPr>
      <w:r w:rsidRPr="008E2ACA">
        <w:t xml:space="preserve">Grounding; </w:t>
      </w:r>
    </w:p>
    <w:p w14:paraId="0E7483FA" w14:textId="77777777" w:rsidR="00545920" w:rsidRPr="008E2ACA" w:rsidRDefault="00545920" w:rsidP="00545920">
      <w:pPr>
        <w:pStyle w:val="BodyText"/>
        <w:numPr>
          <w:ilvl w:val="0"/>
          <w:numId w:val="48"/>
        </w:numPr>
        <w:ind w:left="426" w:hanging="426"/>
      </w:pPr>
      <w:r w:rsidRPr="008E2ACA">
        <w:t xml:space="preserve">Becoming a significant obstruction or hazard to other traffic; </w:t>
      </w:r>
    </w:p>
    <w:p w14:paraId="26F7D4B4" w14:textId="77777777" w:rsidR="00545920" w:rsidRPr="008E2ACA" w:rsidRDefault="00545920" w:rsidP="00545920">
      <w:pPr>
        <w:pStyle w:val="BodyText"/>
        <w:numPr>
          <w:ilvl w:val="0"/>
          <w:numId w:val="48"/>
        </w:numPr>
        <w:ind w:left="426" w:hanging="426"/>
      </w:pPr>
      <w:r w:rsidRPr="008E2ACA">
        <w:t xml:space="preserve">Leakage of noxious substances or other forms of pollution; </w:t>
      </w:r>
    </w:p>
    <w:p w14:paraId="0CA7D0CA" w14:textId="77777777" w:rsidR="00545920" w:rsidRPr="008E2ACA" w:rsidRDefault="00545920" w:rsidP="00545920">
      <w:pPr>
        <w:pStyle w:val="BodyText"/>
        <w:numPr>
          <w:ilvl w:val="0"/>
          <w:numId w:val="48"/>
        </w:numPr>
        <w:ind w:left="426" w:hanging="426"/>
      </w:pPr>
      <w:r w:rsidRPr="008E2ACA">
        <w:t xml:space="preserve">Other potentially hazardous events or situations, which may depend on the type of MASS and how it is deployed and operated. </w:t>
      </w:r>
    </w:p>
    <w:p w14:paraId="1D018F3B" w14:textId="77777777" w:rsidR="00545920" w:rsidRPr="008E2ACA" w:rsidRDefault="00545920" w:rsidP="00545920">
      <w:pPr>
        <w:pStyle w:val="BodyText"/>
      </w:pPr>
      <w:r w:rsidRPr="008E2ACA">
        <w:t xml:space="preserve">The RA </w:t>
      </w:r>
      <w:r>
        <w:t>should</w:t>
      </w:r>
      <w:r w:rsidRPr="008E2ACA">
        <w:t xml:space="preserve"> consider MASS systems, sub-systems, and components, and </w:t>
      </w:r>
      <w:r>
        <w:t>should</w:t>
      </w:r>
      <w:r w:rsidRPr="008E2ACA">
        <w:t xml:space="preserve"> take into account: </w:t>
      </w:r>
    </w:p>
    <w:p w14:paraId="5FE08699" w14:textId="77777777" w:rsidR="00545920" w:rsidRPr="008E2ACA" w:rsidRDefault="00545920" w:rsidP="00545920">
      <w:pPr>
        <w:pStyle w:val="BodyText"/>
        <w:numPr>
          <w:ilvl w:val="0"/>
          <w:numId w:val="48"/>
        </w:numPr>
        <w:ind w:left="426" w:hanging="426"/>
      </w:pPr>
      <w:r w:rsidRPr="008E2ACA">
        <w:t xml:space="preserve">The probability of a failure occurring, in measurable units, e.g. probability per 10,000 hours of operation, and the direct and indirect effects of the failure; </w:t>
      </w:r>
    </w:p>
    <w:p w14:paraId="43989651" w14:textId="77777777" w:rsidR="00545920" w:rsidRPr="008E2ACA" w:rsidRDefault="00545920" w:rsidP="00545920">
      <w:pPr>
        <w:pStyle w:val="BodyText"/>
        <w:numPr>
          <w:ilvl w:val="0"/>
          <w:numId w:val="48"/>
        </w:numPr>
        <w:ind w:left="426" w:hanging="426"/>
      </w:pPr>
      <w:r w:rsidRPr="008E2ACA">
        <w:t xml:space="preserve">Whether the MASS is capable of inflicting significant damage in a collision, by reason of its kinetic energy or its mass. Even at zero hull speed, a significant mass may cause damage by drifting onto, being blown by wind or thrown by waves onto another object or vessel. </w:t>
      </w:r>
    </w:p>
    <w:p w14:paraId="4FCB6922" w14:textId="77777777" w:rsidR="00545920" w:rsidRPr="008E2ACA" w:rsidRDefault="00545920" w:rsidP="00545920">
      <w:pPr>
        <w:pStyle w:val="BodyText"/>
        <w:numPr>
          <w:ilvl w:val="0"/>
          <w:numId w:val="48"/>
        </w:numPr>
        <w:ind w:left="426" w:hanging="426"/>
      </w:pPr>
      <w:r w:rsidRPr="008E2ACA">
        <w:lastRenderedPageBreak/>
        <w:t xml:space="preserve">Whether the MASS is liable to become a significant obstruction to other traffic, if left to drift without propulsion or steering. This is governed by size and weight and operating area. </w:t>
      </w:r>
    </w:p>
    <w:p w14:paraId="498D10AC" w14:textId="77777777" w:rsidR="00545920" w:rsidRPr="008E2ACA" w:rsidRDefault="00545920" w:rsidP="00545920">
      <w:pPr>
        <w:pStyle w:val="BodyText"/>
        <w:numPr>
          <w:ilvl w:val="0"/>
          <w:numId w:val="48"/>
        </w:numPr>
        <w:ind w:left="426" w:hanging="426"/>
      </w:pPr>
      <w:r w:rsidRPr="008E2ACA">
        <w:t xml:space="preserve">Whether the MASS carries significant quantities of hazardous or pollutant substances. </w:t>
      </w:r>
    </w:p>
    <w:p w14:paraId="43C56FB9" w14:textId="77777777" w:rsidR="00545920" w:rsidRPr="008E2ACA" w:rsidRDefault="00545920" w:rsidP="00545920">
      <w:pPr>
        <w:pStyle w:val="BodyText"/>
      </w:pPr>
      <w:r w:rsidRPr="008E2ACA">
        <w:t xml:space="preserve">If the consequence of failure identified in the RA are deemed acceptable then the single point failure modes need not be analysed further, depending the Code of competent authorities. </w:t>
      </w:r>
    </w:p>
    <w:p w14:paraId="085BF2DD" w14:textId="77777777" w:rsidR="00545920" w:rsidRPr="008E2ACA" w:rsidRDefault="00545920" w:rsidP="00545920">
      <w:pPr>
        <w:pStyle w:val="BodyText"/>
      </w:pPr>
      <w:r w:rsidRPr="008E2ACA">
        <w:t xml:space="preserve">Failure modes to be considered in the Risk Assessment </w:t>
      </w:r>
      <w:r>
        <w:t>should</w:t>
      </w:r>
      <w:r w:rsidRPr="008E2ACA">
        <w:t xml:space="preserve"> encompass, but not necessarily be limited to, the following: </w:t>
      </w:r>
    </w:p>
    <w:p w14:paraId="4A80B5EB" w14:textId="77777777" w:rsidR="00545920" w:rsidRPr="008E2ACA" w:rsidRDefault="00545920" w:rsidP="00545920">
      <w:pPr>
        <w:pStyle w:val="BodyText"/>
        <w:numPr>
          <w:ilvl w:val="0"/>
          <w:numId w:val="48"/>
        </w:numPr>
        <w:ind w:left="426" w:hanging="426"/>
      </w:pPr>
      <w:r w:rsidRPr="008E2ACA">
        <w:t xml:space="preserve">Power </w:t>
      </w:r>
      <w:r>
        <w:t xml:space="preserve">management and </w:t>
      </w:r>
      <w:r w:rsidRPr="008E2ACA">
        <w:t xml:space="preserve"> distribution; </w:t>
      </w:r>
    </w:p>
    <w:p w14:paraId="46CFC399" w14:textId="77777777" w:rsidR="00545920" w:rsidRPr="008E2ACA" w:rsidRDefault="00545920" w:rsidP="00545920">
      <w:pPr>
        <w:pStyle w:val="BodyText"/>
        <w:numPr>
          <w:ilvl w:val="0"/>
          <w:numId w:val="48"/>
        </w:numPr>
        <w:ind w:left="426" w:hanging="426"/>
      </w:pPr>
      <w:r w:rsidRPr="008E2ACA">
        <w:t xml:space="preserve">Propulsion systems including the control of thrust and its direction; </w:t>
      </w:r>
    </w:p>
    <w:p w14:paraId="2B8FAC82" w14:textId="77777777" w:rsidR="00545920" w:rsidRDefault="00545920" w:rsidP="00545920">
      <w:pPr>
        <w:pStyle w:val="BodyText"/>
        <w:numPr>
          <w:ilvl w:val="0"/>
          <w:numId w:val="48"/>
        </w:numPr>
        <w:ind w:left="426" w:hanging="426"/>
      </w:pPr>
      <w:r w:rsidRPr="008E2ACA">
        <w:t xml:space="preserve">Steering systems including actuators and their control; </w:t>
      </w:r>
    </w:p>
    <w:p w14:paraId="41D9CE98" w14:textId="77777777" w:rsidR="00545920" w:rsidRDefault="00545920" w:rsidP="00545920">
      <w:pPr>
        <w:pStyle w:val="BodyText"/>
        <w:numPr>
          <w:ilvl w:val="0"/>
          <w:numId w:val="48"/>
        </w:numPr>
        <w:ind w:left="426" w:hanging="426"/>
      </w:pPr>
      <w:r>
        <w:t>Position Referencing Systems (PRS)</w:t>
      </w:r>
    </w:p>
    <w:p w14:paraId="5BD76F1D" w14:textId="77777777" w:rsidR="00545920" w:rsidRPr="008E2ACA" w:rsidRDefault="00545920" w:rsidP="00545920">
      <w:pPr>
        <w:pStyle w:val="BodyText"/>
        <w:numPr>
          <w:ilvl w:val="0"/>
          <w:numId w:val="48"/>
        </w:numPr>
        <w:ind w:left="426" w:hanging="426"/>
      </w:pPr>
      <w:r>
        <w:t>Emergency response systems including shutdowns, firefighting systems (FM200, CO2, Foam, Water Mist)</w:t>
      </w:r>
    </w:p>
    <w:p w14:paraId="72CE99D4" w14:textId="77777777" w:rsidR="00545920" w:rsidRPr="008E2ACA" w:rsidRDefault="00545920" w:rsidP="00545920">
      <w:pPr>
        <w:pStyle w:val="BodyText"/>
        <w:numPr>
          <w:ilvl w:val="0"/>
          <w:numId w:val="48"/>
        </w:numPr>
        <w:ind w:left="426" w:hanging="426"/>
      </w:pPr>
      <w:r w:rsidRPr="008E2ACA">
        <w:t xml:space="preserve">Electrical connectors; </w:t>
      </w:r>
    </w:p>
    <w:p w14:paraId="7AF0423D" w14:textId="77777777" w:rsidR="00545920" w:rsidRPr="008E2ACA" w:rsidRDefault="00545920" w:rsidP="00545920">
      <w:pPr>
        <w:pStyle w:val="BodyText"/>
        <w:numPr>
          <w:ilvl w:val="0"/>
          <w:numId w:val="48"/>
        </w:numPr>
        <w:ind w:left="426" w:hanging="426"/>
      </w:pPr>
      <w:r w:rsidRPr="008E2ACA">
        <w:t xml:space="preserve">Fuel and hydraulic systems (potential fire, pollution, loss of control); </w:t>
      </w:r>
    </w:p>
    <w:p w14:paraId="6E2A1179" w14:textId="77777777" w:rsidR="00545920" w:rsidRPr="008E2ACA" w:rsidRDefault="00545920" w:rsidP="00545920">
      <w:pPr>
        <w:pStyle w:val="BodyText"/>
        <w:numPr>
          <w:ilvl w:val="0"/>
          <w:numId w:val="48"/>
        </w:numPr>
        <w:ind w:left="426" w:hanging="426"/>
      </w:pPr>
      <w:r w:rsidRPr="008E2ACA">
        <w:t xml:space="preserve">Individual sensors and their power supplies; </w:t>
      </w:r>
    </w:p>
    <w:p w14:paraId="5EED3DC6" w14:textId="77777777" w:rsidR="00545920" w:rsidRPr="008E2ACA" w:rsidRDefault="00545920" w:rsidP="00545920">
      <w:pPr>
        <w:pStyle w:val="BodyText"/>
        <w:numPr>
          <w:ilvl w:val="0"/>
          <w:numId w:val="48"/>
        </w:numPr>
        <w:ind w:left="426" w:hanging="426"/>
      </w:pPr>
      <w:r w:rsidRPr="008E2ACA">
        <w:t xml:space="preserve">Individual actuators and their power supplies; </w:t>
      </w:r>
    </w:p>
    <w:p w14:paraId="4E67C7A5" w14:textId="77777777" w:rsidR="00545920" w:rsidRPr="008E2ACA" w:rsidRDefault="00545920" w:rsidP="00545920">
      <w:pPr>
        <w:pStyle w:val="BodyText"/>
        <w:numPr>
          <w:ilvl w:val="0"/>
          <w:numId w:val="48"/>
        </w:numPr>
        <w:ind w:left="426" w:hanging="426"/>
      </w:pPr>
      <w:r w:rsidRPr="008E2ACA">
        <w:t xml:space="preserve">Communication systems; </w:t>
      </w:r>
    </w:p>
    <w:p w14:paraId="7E62E24C" w14:textId="77777777" w:rsidR="00545920" w:rsidRPr="008E2ACA" w:rsidRDefault="00545920" w:rsidP="00545920">
      <w:pPr>
        <w:pStyle w:val="BodyText"/>
        <w:numPr>
          <w:ilvl w:val="0"/>
          <w:numId w:val="48"/>
        </w:numPr>
        <w:ind w:left="426" w:hanging="426"/>
      </w:pPr>
      <w:r w:rsidRPr="008E2ACA">
        <w:t xml:space="preserve">The platform control system (including autopilots and Collision Avoidance systems); </w:t>
      </w:r>
    </w:p>
    <w:p w14:paraId="32908A40" w14:textId="77777777" w:rsidR="00545920" w:rsidRPr="008E2ACA" w:rsidRDefault="00545920" w:rsidP="00545920">
      <w:pPr>
        <w:pStyle w:val="BodyText"/>
        <w:numPr>
          <w:ilvl w:val="0"/>
          <w:numId w:val="48"/>
        </w:numPr>
        <w:ind w:left="426" w:hanging="426"/>
      </w:pPr>
      <w:r w:rsidRPr="008E2ACA">
        <w:t xml:space="preserve">The autonomy processor(s), i.e. the interpretation and decision-making system which takes in sensor data and takes decisions on what control actions to take. This may be done on board, off-board, or as a combination of these; </w:t>
      </w:r>
    </w:p>
    <w:p w14:paraId="6E1490D7" w14:textId="77777777" w:rsidR="00545920" w:rsidRPr="008E2ACA" w:rsidRDefault="00545920" w:rsidP="00545920">
      <w:pPr>
        <w:pStyle w:val="Bullet2"/>
        <w:numPr>
          <w:ilvl w:val="0"/>
          <w:numId w:val="96"/>
        </w:numPr>
      </w:pPr>
      <w:r w:rsidRPr="008E2ACA">
        <w:t xml:space="preserve">Signalling and lighting; </w:t>
      </w:r>
    </w:p>
    <w:p w14:paraId="26056EE9" w14:textId="77777777" w:rsidR="00545920" w:rsidRPr="008E2ACA" w:rsidRDefault="00545920" w:rsidP="00545920">
      <w:pPr>
        <w:pStyle w:val="Bullet2"/>
        <w:numPr>
          <w:ilvl w:val="0"/>
          <w:numId w:val="96"/>
        </w:numPr>
      </w:pPr>
      <w:r w:rsidRPr="008E2ACA">
        <w:t xml:space="preserve">Data quality or inconsistency. </w:t>
      </w:r>
    </w:p>
    <w:p w14:paraId="397C9C37" w14:textId="77777777" w:rsidR="00545920" w:rsidRPr="008E2ACA" w:rsidRDefault="00545920" w:rsidP="00545920">
      <w:pPr>
        <w:pStyle w:val="BodyText"/>
      </w:pPr>
      <w:r w:rsidRPr="008E2ACA">
        <w:t xml:space="preserve">The RA </w:t>
      </w:r>
      <w:r>
        <w:t>should</w:t>
      </w:r>
      <w:r w:rsidRPr="008E2ACA">
        <w:t xml:space="preserve"> be able to show that the MASS is able to be operated to a tolerably safe level, ideally proven to be as safe as an equivalent manned counterpart (i.e. similar size and carrying similar payload / cargo). </w:t>
      </w:r>
    </w:p>
    <w:p w14:paraId="7C81ACF7" w14:textId="77777777" w:rsidR="00545920" w:rsidRPr="008E2ACA" w:rsidRDefault="00545920" w:rsidP="00545920">
      <w:pPr>
        <w:pStyle w:val="BodyText"/>
      </w:pPr>
      <w:r w:rsidRPr="008E2ACA">
        <w:t xml:space="preserve">The protection measures afforded on a manned MASS, e.g. emergency engine stop in the case of fire, often rely on a human operator to detect the fault and to trigger the stop mechanism. On MASS, these measures must be fully automated unless the attendant risk can be otherwise reduced to an acceptable level (e.g. using electric propulsion, no fuel aboard; nobody on board put at direct risk; etc). </w:t>
      </w:r>
    </w:p>
    <w:p w14:paraId="15D56868" w14:textId="77777777" w:rsidR="00545920" w:rsidRPr="008E2ACA" w:rsidRDefault="00545920" w:rsidP="00545920">
      <w:pPr>
        <w:pStyle w:val="BodyText"/>
      </w:pPr>
      <w:r w:rsidRPr="008E2ACA">
        <w:t xml:space="preserve">The RA </w:t>
      </w:r>
      <w:r>
        <w:t>should</w:t>
      </w:r>
      <w:r w:rsidRPr="008E2ACA">
        <w:t xml:space="preserve"> highlight all potentially critical failure modes which are mitigated using failure sensors and/or “defence in depth”, dual </w:t>
      </w:r>
      <w:r w:rsidRPr="008E2ACA">
        <w:rPr>
          <w:rFonts w:ascii="EGPINH+ArialMT" w:hAnsi="EGPINH+ArialMT" w:cs="EGPINH+ArialMT"/>
          <w:color w:val="221E1F"/>
          <w:sz w:val="18"/>
          <w:szCs w:val="18"/>
        </w:rPr>
        <w:t>or multiple redundant safety features, as these need to be identified for the purpose of test and accreditation of the MASS.</w:t>
      </w:r>
    </w:p>
    <w:p w14:paraId="477D087B" w14:textId="77777777" w:rsidR="003C28CE" w:rsidRPr="003C28CE" w:rsidRDefault="003C28CE" w:rsidP="003C28CE">
      <w:pPr>
        <w:pStyle w:val="BodyText"/>
      </w:pPr>
    </w:p>
    <w:p w14:paraId="71C76101" w14:textId="77777777" w:rsidR="00CF6EC7" w:rsidRPr="00CF6EC7" w:rsidRDefault="00CF6EC7" w:rsidP="00CF6EC7">
      <w:pPr>
        <w:pStyle w:val="BodyText"/>
      </w:pPr>
    </w:p>
    <w:p w14:paraId="66771DAB" w14:textId="77777777" w:rsidR="009A706B" w:rsidRDefault="009A706B" w:rsidP="005A6F84">
      <w:pPr>
        <w:pStyle w:val="Heading2"/>
        <w:rPr>
          <w:caps w:val="0"/>
        </w:rPr>
      </w:pPr>
      <w:bookmarkStart w:id="101" w:name="_Toc111186839"/>
      <w:r>
        <w:rPr>
          <w:caps w:val="0"/>
        </w:rPr>
        <w:t>Maintenance of MASS and Equipment</w:t>
      </w:r>
      <w:bookmarkEnd w:id="101"/>
    </w:p>
    <w:p w14:paraId="53BBEF70" w14:textId="77777777" w:rsidR="00CF6EC7" w:rsidRDefault="00CF6EC7" w:rsidP="00CF6EC7">
      <w:pPr>
        <w:pStyle w:val="Heading2separationline"/>
      </w:pPr>
    </w:p>
    <w:p w14:paraId="0DAA751F" w14:textId="6234FDE7" w:rsidR="00F24970" w:rsidRDefault="00533097" w:rsidP="00F24970">
      <w:pPr>
        <w:pStyle w:val="BodyText"/>
      </w:pPr>
      <w:r>
        <w:t>[</w:t>
      </w:r>
      <w:r w:rsidR="003F613D">
        <w:t>other input?]</w:t>
      </w:r>
    </w:p>
    <w:p w14:paraId="08782404" w14:textId="77777777" w:rsidR="00533097" w:rsidRPr="008E2ACA" w:rsidRDefault="00533097" w:rsidP="00533097">
      <w:pPr>
        <w:pStyle w:val="BodyText"/>
        <w:rPr>
          <w:color w:val="000000" w:themeColor="text1"/>
        </w:rPr>
      </w:pPr>
      <w:commentRangeStart w:id="102"/>
      <w:r w:rsidRPr="008E2ACA">
        <w:rPr>
          <w:color w:val="000000" w:themeColor="text1"/>
          <w:w w:val="99"/>
        </w:rPr>
        <w:t>A</w:t>
      </w:r>
      <w:r w:rsidRPr="008E2ACA">
        <w:rPr>
          <w:color w:val="000000" w:themeColor="text1"/>
          <w:spacing w:val="-26"/>
        </w:rPr>
        <w:t xml:space="preserve"> </w:t>
      </w:r>
      <w:r w:rsidRPr="008E2ACA">
        <w:rPr>
          <w:color w:val="000000" w:themeColor="text1"/>
        </w:rPr>
        <w:t>Maintenance</w:t>
      </w:r>
      <w:r w:rsidRPr="008E2ACA">
        <w:rPr>
          <w:color w:val="000000" w:themeColor="text1"/>
          <w:spacing w:val="-17"/>
        </w:rPr>
        <w:t xml:space="preserve"> </w:t>
      </w:r>
      <w:commentRangeEnd w:id="102"/>
      <w:r w:rsidR="003F613D">
        <w:rPr>
          <w:rStyle w:val="CommentReference"/>
        </w:rPr>
        <w:commentReference w:id="102"/>
      </w:r>
      <w:r w:rsidRPr="008E2ACA">
        <w:rPr>
          <w:color w:val="000000" w:themeColor="text1"/>
        </w:rPr>
        <w:t>Management</w:t>
      </w:r>
      <w:r w:rsidRPr="008E2ACA">
        <w:rPr>
          <w:color w:val="000000" w:themeColor="text1"/>
          <w:spacing w:val="-17"/>
        </w:rPr>
        <w:t xml:space="preserve"> </w:t>
      </w:r>
      <w:r w:rsidRPr="008E2ACA">
        <w:rPr>
          <w:color w:val="000000" w:themeColor="text1"/>
          <w:w w:val="98"/>
        </w:rPr>
        <w:t>System</w:t>
      </w:r>
      <w:r w:rsidRPr="008E2ACA">
        <w:rPr>
          <w:color w:val="000000" w:themeColor="text1"/>
          <w:spacing w:val="-9"/>
          <w:w w:val="98"/>
        </w:rPr>
        <w:t xml:space="preserve"> </w:t>
      </w:r>
      <w:r w:rsidRPr="008E2ACA">
        <w:rPr>
          <w:color w:val="000000" w:themeColor="text1"/>
        </w:rPr>
        <w:t>(MMS)</w:t>
      </w:r>
      <w:r w:rsidRPr="008E2ACA">
        <w:rPr>
          <w:color w:val="000000" w:themeColor="text1"/>
          <w:spacing w:val="-16"/>
        </w:rPr>
        <w:t xml:space="preserve"> </w:t>
      </w:r>
      <w:r w:rsidRPr="008E2ACA">
        <w:rPr>
          <w:color w:val="000000" w:themeColor="text1"/>
        </w:rPr>
        <w:t>is</w:t>
      </w:r>
      <w:r w:rsidRPr="008E2ACA">
        <w:rPr>
          <w:color w:val="000000" w:themeColor="text1"/>
          <w:spacing w:val="-16"/>
        </w:rPr>
        <w:t xml:space="preserve"> </w:t>
      </w:r>
      <w:r w:rsidRPr="008E2ACA">
        <w:rPr>
          <w:color w:val="000000" w:themeColor="text1"/>
        </w:rPr>
        <w:t>another</w:t>
      </w:r>
      <w:r w:rsidRPr="008E2ACA">
        <w:rPr>
          <w:color w:val="000000" w:themeColor="text1"/>
          <w:spacing w:val="-17"/>
        </w:rPr>
        <w:t xml:space="preserve"> </w:t>
      </w:r>
      <w:r w:rsidRPr="008E2ACA">
        <w:rPr>
          <w:color w:val="000000" w:themeColor="text1"/>
        </w:rPr>
        <w:t>important</w:t>
      </w:r>
      <w:r w:rsidRPr="008E2ACA">
        <w:rPr>
          <w:color w:val="000000" w:themeColor="text1"/>
          <w:spacing w:val="-17"/>
        </w:rPr>
        <w:t xml:space="preserve"> </w:t>
      </w:r>
      <w:r w:rsidRPr="008E2ACA">
        <w:rPr>
          <w:color w:val="000000" w:themeColor="text1"/>
        </w:rPr>
        <w:t>integral</w:t>
      </w:r>
      <w:r w:rsidRPr="008E2ACA">
        <w:rPr>
          <w:color w:val="000000" w:themeColor="text1"/>
          <w:spacing w:val="-17"/>
        </w:rPr>
        <w:t xml:space="preserve"> </w:t>
      </w:r>
      <w:r w:rsidRPr="008E2ACA">
        <w:rPr>
          <w:color w:val="000000" w:themeColor="text1"/>
        </w:rPr>
        <w:t>part</w:t>
      </w:r>
      <w:r w:rsidRPr="008E2ACA">
        <w:rPr>
          <w:color w:val="000000" w:themeColor="text1"/>
          <w:spacing w:val="-16"/>
        </w:rPr>
        <w:t xml:space="preserve"> </w:t>
      </w:r>
      <w:r w:rsidRPr="008E2ACA">
        <w:rPr>
          <w:color w:val="000000" w:themeColor="text1"/>
        </w:rPr>
        <w:t>of</w:t>
      </w:r>
      <w:r w:rsidRPr="008E2ACA">
        <w:rPr>
          <w:color w:val="000000" w:themeColor="text1"/>
          <w:spacing w:val="-17"/>
        </w:rPr>
        <w:t xml:space="preserve"> </w:t>
      </w:r>
      <w:r w:rsidRPr="008E2ACA">
        <w:rPr>
          <w:color w:val="000000" w:themeColor="text1"/>
        </w:rPr>
        <w:t>the</w:t>
      </w:r>
      <w:r w:rsidRPr="008E2ACA">
        <w:rPr>
          <w:color w:val="000000" w:themeColor="text1"/>
          <w:spacing w:val="-16"/>
        </w:rPr>
        <w:t xml:space="preserve"> </w:t>
      </w:r>
      <w:r w:rsidRPr="008E2ACA">
        <w:rPr>
          <w:color w:val="000000" w:themeColor="text1"/>
          <w:w w:val="98"/>
        </w:rPr>
        <w:t>MASS</w:t>
      </w:r>
      <w:r w:rsidRPr="008E2ACA">
        <w:rPr>
          <w:color w:val="000000" w:themeColor="text1"/>
          <w:spacing w:val="-10"/>
          <w:w w:val="98"/>
        </w:rPr>
        <w:t xml:space="preserve"> </w:t>
      </w:r>
      <w:r w:rsidRPr="008E2ACA">
        <w:rPr>
          <w:color w:val="000000" w:themeColor="text1"/>
          <w:w w:val="98"/>
        </w:rPr>
        <w:t>safety</w:t>
      </w:r>
      <w:r w:rsidRPr="008E2ACA">
        <w:rPr>
          <w:color w:val="000000" w:themeColor="text1"/>
          <w:spacing w:val="-11"/>
          <w:w w:val="98"/>
        </w:rPr>
        <w:t xml:space="preserve"> </w:t>
      </w:r>
      <w:r w:rsidRPr="008E2ACA">
        <w:rPr>
          <w:color w:val="000000" w:themeColor="text1"/>
        </w:rPr>
        <w:t>management</w:t>
      </w:r>
      <w:r w:rsidRPr="008E2ACA">
        <w:rPr>
          <w:color w:val="000000" w:themeColor="text1"/>
          <w:spacing w:val="-17"/>
        </w:rPr>
        <w:t xml:space="preserve"> </w:t>
      </w:r>
      <w:r w:rsidRPr="008E2ACA">
        <w:rPr>
          <w:color w:val="000000" w:themeColor="text1"/>
        </w:rPr>
        <w:t>regime.</w:t>
      </w:r>
    </w:p>
    <w:p w14:paraId="040A7191" w14:textId="77777777" w:rsidR="00533097" w:rsidRPr="008E2ACA" w:rsidRDefault="00533097" w:rsidP="00533097">
      <w:pPr>
        <w:pStyle w:val="BodyText"/>
        <w:rPr>
          <w:color w:val="000000" w:themeColor="text1"/>
        </w:rPr>
      </w:pPr>
      <w:r w:rsidRPr="008E2ACA">
        <w:rPr>
          <w:color w:val="000000" w:themeColor="text1"/>
        </w:rPr>
        <w:lastRenderedPageBreak/>
        <w:t>Procedures need</w:t>
      </w:r>
      <w:r w:rsidRPr="008E2ACA">
        <w:rPr>
          <w:color w:val="000000" w:themeColor="text1"/>
          <w:spacing w:val="1"/>
        </w:rPr>
        <w:t xml:space="preserve"> </w:t>
      </w:r>
      <w:r w:rsidRPr="008E2ACA">
        <w:rPr>
          <w:color w:val="000000" w:themeColor="text1"/>
        </w:rPr>
        <w:t>to be</w:t>
      </w:r>
      <w:r w:rsidRPr="008E2ACA">
        <w:rPr>
          <w:color w:val="000000" w:themeColor="text1"/>
          <w:spacing w:val="1"/>
        </w:rPr>
        <w:t xml:space="preserve"> </w:t>
      </w:r>
      <w:r w:rsidRPr="008E2ACA">
        <w:rPr>
          <w:color w:val="000000" w:themeColor="text1"/>
        </w:rPr>
        <w:t>established to ensure</w:t>
      </w:r>
      <w:r w:rsidRPr="008E2ACA">
        <w:rPr>
          <w:color w:val="000000" w:themeColor="text1"/>
          <w:spacing w:val="1"/>
        </w:rPr>
        <w:t xml:space="preserve"> </w:t>
      </w:r>
      <w:r w:rsidRPr="008E2ACA">
        <w:rPr>
          <w:color w:val="000000" w:themeColor="text1"/>
        </w:rPr>
        <w:t>that</w:t>
      </w:r>
      <w:r w:rsidRPr="008E2ACA">
        <w:rPr>
          <w:color w:val="000000" w:themeColor="text1"/>
          <w:spacing w:val="-2"/>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MASS</w:t>
      </w:r>
      <w:r w:rsidRPr="008E2ACA">
        <w:rPr>
          <w:color w:val="000000" w:themeColor="text1"/>
          <w:spacing w:val="-4"/>
        </w:rPr>
        <w:t xml:space="preserve"> </w:t>
      </w:r>
      <w:r w:rsidRPr="008E2ACA">
        <w:rPr>
          <w:color w:val="000000" w:themeColor="text1"/>
        </w:rPr>
        <w:t>is</w:t>
      </w:r>
      <w:r w:rsidRPr="008E2ACA">
        <w:rPr>
          <w:color w:val="000000" w:themeColor="text1"/>
          <w:spacing w:val="1"/>
        </w:rPr>
        <w:t xml:space="preserve"> </w:t>
      </w:r>
      <w:r w:rsidRPr="008E2ACA">
        <w:rPr>
          <w:color w:val="000000" w:themeColor="text1"/>
        </w:rPr>
        <w:t>maintained to conform</w:t>
      </w:r>
      <w:r w:rsidRPr="008E2ACA">
        <w:rPr>
          <w:color w:val="000000" w:themeColor="text1"/>
          <w:spacing w:val="1"/>
        </w:rPr>
        <w:t xml:space="preserve"> </w:t>
      </w:r>
      <w:r w:rsidRPr="008E2ACA">
        <w:rPr>
          <w:color w:val="000000" w:themeColor="text1"/>
        </w:rPr>
        <w:t>with</w:t>
      </w:r>
      <w:r w:rsidRPr="008E2ACA">
        <w:rPr>
          <w:color w:val="000000" w:themeColor="text1"/>
          <w:spacing w:val="1"/>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provisions of the relevant rules and regulations and with any additional requirements which may be established by the Operato</w:t>
      </w:r>
      <w:r w:rsidRPr="008E2ACA">
        <w:rPr>
          <w:color w:val="000000" w:themeColor="text1"/>
          <w:spacing w:val="-10"/>
        </w:rPr>
        <w:t>r</w:t>
      </w:r>
      <w:r w:rsidRPr="008E2ACA">
        <w:rPr>
          <w:color w:val="000000" w:themeColor="text1"/>
        </w:rPr>
        <w:t>.</w:t>
      </w:r>
    </w:p>
    <w:p w14:paraId="1FB37F6D" w14:textId="77777777" w:rsidR="00533097" w:rsidRPr="008E2ACA" w:rsidRDefault="00533097" w:rsidP="00533097">
      <w:pPr>
        <w:pStyle w:val="BodyText"/>
        <w:rPr>
          <w:color w:val="000000" w:themeColor="text1"/>
        </w:rPr>
      </w:pPr>
      <w:r w:rsidRPr="008E2ACA">
        <w:rPr>
          <w:color w:val="000000" w:themeColor="text1"/>
          <w:spacing w:val="-20"/>
        </w:rPr>
        <w:t>T</w:t>
      </w:r>
      <w:r w:rsidRPr="008E2ACA">
        <w:rPr>
          <w:color w:val="000000" w:themeColor="text1"/>
        </w:rPr>
        <w:t>o</w:t>
      </w:r>
      <w:r w:rsidRPr="008E2ACA">
        <w:rPr>
          <w:color w:val="000000" w:themeColor="text1"/>
          <w:spacing w:val="-1"/>
        </w:rPr>
        <w:t xml:space="preserve"> </w:t>
      </w:r>
      <w:r w:rsidRPr="008E2ACA">
        <w:rPr>
          <w:color w:val="000000" w:themeColor="text1"/>
        </w:rPr>
        <w:t>ensure conformity to</w:t>
      </w:r>
      <w:r w:rsidRPr="008E2ACA">
        <w:rPr>
          <w:color w:val="000000" w:themeColor="text1"/>
          <w:spacing w:val="-1"/>
        </w:rPr>
        <w:t xml:space="preserve"> </w:t>
      </w:r>
      <w:r w:rsidRPr="008E2ACA">
        <w:rPr>
          <w:color w:val="000000" w:themeColor="text1"/>
        </w:rPr>
        <w:t>these requirements the Operator should ensure that:</w:t>
      </w:r>
    </w:p>
    <w:p w14:paraId="442C3178" w14:textId="77777777" w:rsidR="00533097" w:rsidRPr="008E2ACA" w:rsidRDefault="00533097" w:rsidP="00533097">
      <w:pPr>
        <w:pStyle w:val="BodyText"/>
        <w:numPr>
          <w:ilvl w:val="0"/>
          <w:numId w:val="83"/>
        </w:numPr>
        <w:ind w:left="426" w:hanging="426"/>
        <w:rPr>
          <w:color w:val="000000" w:themeColor="text1"/>
        </w:rPr>
      </w:pPr>
      <w:r w:rsidRPr="008E2ACA">
        <w:rPr>
          <w:color w:val="000000" w:themeColor="text1"/>
        </w:rPr>
        <w:t>Inspections are held at</w:t>
      </w:r>
      <w:r w:rsidRPr="008E2ACA">
        <w:rPr>
          <w:color w:val="000000" w:themeColor="text1"/>
          <w:spacing w:val="-1"/>
        </w:rPr>
        <w:t xml:space="preserve"> </w:t>
      </w:r>
      <w:r w:rsidRPr="008E2ACA">
        <w:rPr>
          <w:color w:val="000000" w:themeColor="text1"/>
        </w:rPr>
        <w:t>appropriate intervals;</w:t>
      </w:r>
    </w:p>
    <w:p w14:paraId="6E729D43" w14:textId="77777777" w:rsidR="00533097" w:rsidRPr="008E2ACA" w:rsidRDefault="00533097" w:rsidP="00533097">
      <w:pPr>
        <w:pStyle w:val="BodyText"/>
        <w:numPr>
          <w:ilvl w:val="0"/>
          <w:numId w:val="83"/>
        </w:numPr>
        <w:ind w:left="426" w:hanging="426"/>
        <w:rPr>
          <w:color w:val="000000" w:themeColor="text1"/>
        </w:rPr>
      </w:pPr>
      <w:r w:rsidRPr="008E2ACA">
        <w:rPr>
          <w:color w:val="000000" w:themeColor="text1"/>
        </w:rPr>
        <w:t>Any non-conformity is reported, with its possible cause, if known;</w:t>
      </w:r>
    </w:p>
    <w:p w14:paraId="3E07F6EC" w14:textId="77777777" w:rsidR="00533097" w:rsidRPr="008E2ACA" w:rsidRDefault="00533097" w:rsidP="00533097">
      <w:pPr>
        <w:pStyle w:val="BodyText"/>
        <w:numPr>
          <w:ilvl w:val="0"/>
          <w:numId w:val="83"/>
        </w:numPr>
        <w:ind w:left="426" w:hanging="426"/>
        <w:rPr>
          <w:color w:val="000000" w:themeColor="text1"/>
        </w:rPr>
      </w:pPr>
      <w:r w:rsidRPr="008E2ACA">
        <w:rPr>
          <w:color w:val="000000" w:themeColor="text1"/>
        </w:rPr>
        <w:t>Appropriate corrective action is taken; and</w:t>
      </w:r>
    </w:p>
    <w:p w14:paraId="52987EA5" w14:textId="77777777" w:rsidR="00533097" w:rsidRPr="008E2ACA" w:rsidRDefault="00533097" w:rsidP="00533097">
      <w:pPr>
        <w:pStyle w:val="BodyText"/>
        <w:numPr>
          <w:ilvl w:val="0"/>
          <w:numId w:val="83"/>
        </w:numPr>
        <w:ind w:left="426" w:hanging="426"/>
        <w:rPr>
          <w:color w:val="000000" w:themeColor="text1"/>
        </w:rPr>
      </w:pPr>
      <w:r w:rsidRPr="008E2ACA">
        <w:rPr>
          <w:color w:val="000000" w:themeColor="text1"/>
        </w:rPr>
        <w:t>Records of</w:t>
      </w:r>
      <w:r w:rsidRPr="008E2ACA">
        <w:rPr>
          <w:color w:val="000000" w:themeColor="text1"/>
          <w:spacing w:val="-1"/>
        </w:rPr>
        <w:t xml:space="preserve"> </w:t>
      </w:r>
      <w:r w:rsidRPr="008E2ACA">
        <w:rPr>
          <w:color w:val="000000" w:themeColor="text1"/>
        </w:rPr>
        <w:t>these activities are maintained.</w:t>
      </w:r>
    </w:p>
    <w:p w14:paraId="3F3F61A6" w14:textId="77777777" w:rsidR="00533097" w:rsidRPr="008E2ACA" w:rsidRDefault="00533097" w:rsidP="00533097">
      <w:pPr>
        <w:pStyle w:val="BodyText"/>
        <w:rPr>
          <w:color w:val="000000" w:themeColor="text1"/>
          <w:spacing w:val="-2"/>
        </w:rPr>
      </w:pPr>
      <w:r w:rsidRPr="008E2ACA">
        <w:rPr>
          <w:color w:val="000000" w:themeColor="text1"/>
        </w:rPr>
        <w:t>The equipment should be checked and tested in accordance with defined schedules produced by the Original Equipment</w:t>
      </w:r>
      <w:r w:rsidRPr="008E2ACA">
        <w:rPr>
          <w:color w:val="000000" w:themeColor="text1"/>
          <w:spacing w:val="-2"/>
        </w:rPr>
        <w:t xml:space="preserve"> </w:t>
      </w:r>
      <w:r w:rsidRPr="008E2ACA">
        <w:rPr>
          <w:color w:val="000000" w:themeColor="text1"/>
        </w:rPr>
        <w:t>Manufacturer</w:t>
      </w:r>
      <w:r w:rsidRPr="008E2ACA">
        <w:rPr>
          <w:color w:val="000000" w:themeColor="text1"/>
          <w:spacing w:val="-2"/>
        </w:rPr>
        <w:t xml:space="preserve"> </w:t>
      </w:r>
      <w:r w:rsidRPr="008E2ACA">
        <w:rPr>
          <w:color w:val="000000" w:themeColor="text1"/>
        </w:rPr>
        <w:t>(OEM)</w:t>
      </w:r>
      <w:r w:rsidRPr="008E2ACA">
        <w:rPr>
          <w:color w:val="000000" w:themeColor="text1"/>
          <w:spacing w:val="-7"/>
        </w:rPr>
        <w:t xml:space="preserve"> </w:t>
      </w:r>
      <w:r w:rsidRPr="008E2ACA">
        <w:rPr>
          <w:color w:val="000000" w:themeColor="text1"/>
        </w:rPr>
        <w:t>and</w:t>
      </w:r>
      <w:r w:rsidRPr="008E2ACA">
        <w:rPr>
          <w:color w:val="000000" w:themeColor="text1"/>
          <w:spacing w:val="-2"/>
        </w:rPr>
        <w:t xml:space="preserve"> </w:t>
      </w:r>
      <w:r w:rsidRPr="008E2ACA">
        <w:rPr>
          <w:color w:val="000000" w:themeColor="text1"/>
        </w:rPr>
        <w:t>operator</w:t>
      </w:r>
      <w:r w:rsidRPr="008E2ACA">
        <w:rPr>
          <w:color w:val="000000" w:themeColor="text1"/>
          <w:spacing w:val="-2"/>
        </w:rPr>
        <w:t xml:space="preserve"> </w:t>
      </w:r>
      <w:r w:rsidRPr="008E2ACA">
        <w:rPr>
          <w:color w:val="000000" w:themeColor="text1"/>
        </w:rPr>
        <w:t>procedures</w:t>
      </w:r>
      <w:r w:rsidRPr="008E2ACA">
        <w:rPr>
          <w:color w:val="000000" w:themeColor="text1"/>
          <w:spacing w:val="-2"/>
        </w:rPr>
        <w:t xml:space="preserve"> </w:t>
      </w:r>
      <w:r w:rsidRPr="008E2ACA">
        <w:rPr>
          <w:color w:val="000000" w:themeColor="text1"/>
        </w:rPr>
        <w:t>when</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use. This</w:t>
      </w:r>
      <w:r w:rsidRPr="008E2ACA">
        <w:rPr>
          <w:color w:val="000000" w:themeColor="text1"/>
          <w:spacing w:val="-2"/>
        </w:rPr>
        <w:t xml:space="preserve"> </w:t>
      </w:r>
      <w:r w:rsidRPr="008E2ACA">
        <w:rPr>
          <w:color w:val="000000" w:themeColor="text1"/>
        </w:rPr>
        <w:t>is</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addition</w:t>
      </w:r>
      <w:r w:rsidRPr="008E2ACA">
        <w:rPr>
          <w:color w:val="000000" w:themeColor="text1"/>
          <w:spacing w:val="-2"/>
        </w:rPr>
        <w:t xml:space="preserve"> </w:t>
      </w:r>
      <w:r w:rsidRPr="008E2ACA">
        <w:rPr>
          <w:color w:val="000000" w:themeColor="text1"/>
        </w:rPr>
        <w:t>to</w:t>
      </w:r>
      <w:r w:rsidRPr="008E2ACA">
        <w:rPr>
          <w:color w:val="000000" w:themeColor="text1"/>
          <w:spacing w:val="-3"/>
        </w:rPr>
        <w:t xml:space="preserve"> </w:t>
      </w:r>
      <w:r w:rsidRPr="008E2ACA">
        <w:rPr>
          <w:color w:val="000000" w:themeColor="text1"/>
        </w:rPr>
        <w:t>the</w:t>
      </w:r>
      <w:r w:rsidRPr="008E2ACA">
        <w:rPr>
          <w:color w:val="000000" w:themeColor="text1"/>
          <w:spacing w:val="-2"/>
        </w:rPr>
        <w:t xml:space="preserve"> </w:t>
      </w:r>
      <w:r w:rsidRPr="008E2ACA">
        <w:rPr>
          <w:color w:val="000000" w:themeColor="text1"/>
        </w:rPr>
        <w:t>tests</w:t>
      </w:r>
      <w:r w:rsidRPr="008E2ACA">
        <w:rPr>
          <w:color w:val="000000" w:themeColor="text1"/>
          <w:spacing w:val="-6"/>
        </w:rPr>
        <w:t xml:space="preserve"> </w:t>
      </w:r>
      <w:r w:rsidRPr="008E2ACA">
        <w:rPr>
          <w:color w:val="000000" w:themeColor="text1"/>
        </w:rPr>
        <w:t>referred</w:t>
      </w:r>
      <w:r w:rsidRPr="008E2ACA">
        <w:rPr>
          <w:color w:val="000000" w:themeColor="text1"/>
          <w:spacing w:val="-2"/>
        </w:rPr>
        <w:t xml:space="preserve"> </w:t>
      </w:r>
      <w:r w:rsidRPr="008E2ACA">
        <w:rPr>
          <w:color w:val="000000" w:themeColor="text1"/>
        </w:rPr>
        <w:t xml:space="preserve">to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procedure</w:t>
      </w:r>
      <w:r w:rsidRPr="008E2ACA">
        <w:rPr>
          <w:color w:val="000000" w:themeColor="text1"/>
        </w:rPr>
        <w:t>s</w:t>
      </w:r>
      <w:r w:rsidRPr="008E2ACA">
        <w:rPr>
          <w:color w:val="000000" w:themeColor="text1"/>
          <w:spacing w:val="-12"/>
        </w:rPr>
        <w:t xml:space="preserve"> </w:t>
      </w:r>
      <w:r w:rsidRPr="008E2ACA">
        <w:rPr>
          <w:color w:val="000000" w:themeColor="text1"/>
          <w:spacing w:val="-2"/>
        </w:rPr>
        <w:t>t</w:t>
      </w:r>
      <w:r w:rsidRPr="008E2ACA">
        <w:rPr>
          <w:color w:val="000000" w:themeColor="text1"/>
        </w:rPr>
        <w:t>o</w:t>
      </w:r>
      <w:r w:rsidRPr="008E2ACA">
        <w:rPr>
          <w:color w:val="000000" w:themeColor="text1"/>
          <w:spacing w:val="-12"/>
        </w:rPr>
        <w:t xml:space="preserve"> </w:t>
      </w:r>
      <w:r w:rsidRPr="008E2ACA">
        <w:rPr>
          <w:color w:val="000000" w:themeColor="text1"/>
          <w:spacing w:val="-2"/>
        </w:rPr>
        <w:t>ensur</w:t>
      </w:r>
      <w:r w:rsidRPr="008E2ACA">
        <w:rPr>
          <w:color w:val="000000" w:themeColor="text1"/>
        </w:rPr>
        <w:t>e</w:t>
      </w:r>
      <w:r w:rsidRPr="008E2ACA">
        <w:rPr>
          <w:color w:val="000000" w:themeColor="text1"/>
          <w:spacing w:val="-12"/>
        </w:rPr>
        <w:t xml:space="preserve"> </w:t>
      </w:r>
      <w:r w:rsidRPr="008E2ACA">
        <w:rPr>
          <w:color w:val="000000" w:themeColor="text1"/>
          <w:spacing w:val="-2"/>
        </w:rPr>
        <w:t>saf</w:t>
      </w:r>
      <w:r w:rsidRPr="008E2ACA">
        <w:rPr>
          <w:color w:val="000000" w:themeColor="text1"/>
        </w:rPr>
        <w:t>e</w:t>
      </w:r>
      <w:r w:rsidRPr="008E2ACA">
        <w:rPr>
          <w:color w:val="000000" w:themeColor="text1"/>
          <w:spacing w:val="-12"/>
        </w:rPr>
        <w:t xml:space="preserve"> </w:t>
      </w:r>
      <w:r w:rsidRPr="008E2ACA">
        <w:rPr>
          <w:color w:val="000000" w:themeColor="text1"/>
          <w:spacing w:val="-2"/>
        </w:rPr>
        <w:t>operatio</w:t>
      </w:r>
      <w:r w:rsidRPr="008E2ACA">
        <w:rPr>
          <w:color w:val="000000" w:themeColor="text1"/>
        </w:rPr>
        <w:t>n</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MAS</w:t>
      </w:r>
      <w:r w:rsidRPr="008E2ACA">
        <w:rPr>
          <w:color w:val="000000" w:themeColor="text1"/>
        </w:rPr>
        <w:t>S</w:t>
      </w:r>
      <w:r w:rsidRPr="008E2ACA">
        <w:rPr>
          <w:color w:val="000000" w:themeColor="text1"/>
          <w:spacing w:val="-16"/>
        </w:rPr>
        <w:t xml:space="preserve">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complianc</w:t>
      </w:r>
      <w:r w:rsidRPr="008E2ACA">
        <w:rPr>
          <w:color w:val="000000" w:themeColor="text1"/>
        </w:rPr>
        <w:t>e</w:t>
      </w:r>
      <w:r w:rsidRPr="008E2ACA">
        <w:rPr>
          <w:color w:val="000000" w:themeColor="text1"/>
          <w:spacing w:val="-12"/>
        </w:rPr>
        <w:t xml:space="preserve"> </w:t>
      </w:r>
      <w:r w:rsidRPr="008E2ACA">
        <w:rPr>
          <w:color w:val="000000" w:themeColor="text1"/>
          <w:spacing w:val="-2"/>
        </w:rPr>
        <w:t>wit</w:t>
      </w:r>
      <w:r w:rsidRPr="008E2ACA">
        <w:rPr>
          <w:color w:val="000000" w:themeColor="text1"/>
        </w:rPr>
        <w:t>h</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Regulation</w:t>
      </w:r>
      <w:r w:rsidRPr="008E2ACA">
        <w:rPr>
          <w:color w:val="000000" w:themeColor="text1"/>
        </w:rPr>
        <w:t>s</w:t>
      </w:r>
      <w:r w:rsidRPr="008E2ACA">
        <w:rPr>
          <w:color w:val="000000" w:themeColor="text1"/>
          <w:spacing w:val="-12"/>
        </w:rPr>
        <w:t xml:space="preserve"> </w:t>
      </w:r>
      <w:r w:rsidRPr="008E2ACA">
        <w:rPr>
          <w:color w:val="000000" w:themeColor="text1"/>
          <w:spacing w:val="-2"/>
        </w:rPr>
        <w:t>an</w:t>
      </w:r>
      <w:r w:rsidRPr="008E2ACA">
        <w:rPr>
          <w:color w:val="000000" w:themeColor="text1"/>
        </w:rPr>
        <w:t>d</w:t>
      </w:r>
      <w:r w:rsidRPr="008E2ACA">
        <w:rPr>
          <w:color w:val="000000" w:themeColor="text1"/>
          <w:spacing w:val="-12"/>
        </w:rPr>
        <w:t xml:space="preserve"> </w:t>
      </w:r>
      <w:r w:rsidRPr="008E2ACA">
        <w:rPr>
          <w:color w:val="000000" w:themeColor="text1"/>
          <w:spacing w:val="-2"/>
        </w:rPr>
        <w:t>Rule</w:t>
      </w:r>
      <w:r w:rsidRPr="008E2ACA">
        <w:rPr>
          <w:color w:val="000000" w:themeColor="text1"/>
        </w:rPr>
        <w:t>s</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IS</w:t>
      </w:r>
      <w:r w:rsidRPr="008E2ACA">
        <w:rPr>
          <w:color w:val="000000" w:themeColor="text1"/>
        </w:rPr>
        <w:t>M</w:t>
      </w:r>
      <w:r w:rsidRPr="008E2ACA">
        <w:rPr>
          <w:color w:val="000000" w:themeColor="text1"/>
          <w:spacing w:val="-14"/>
        </w:rPr>
        <w:t xml:space="preserve"> </w:t>
      </w:r>
      <w:r w:rsidRPr="008E2ACA">
        <w:rPr>
          <w:color w:val="000000" w:themeColor="text1"/>
          <w:spacing w:val="-2"/>
        </w:rPr>
        <w:t>Code.</w:t>
      </w:r>
    </w:p>
    <w:p w14:paraId="7D91F1BF" w14:textId="77777777" w:rsidR="00533097" w:rsidRPr="008E2ACA" w:rsidRDefault="00533097" w:rsidP="00533097">
      <w:pPr>
        <w:pStyle w:val="BodyText"/>
        <w:rPr>
          <w:color w:val="000000" w:themeColor="text1"/>
        </w:rPr>
      </w:pPr>
      <w:r w:rsidRPr="008E2ACA">
        <w:rPr>
          <w:color w:val="000000" w:themeColor="text1"/>
          <w:spacing w:val="2"/>
        </w:rPr>
        <w:t>Ther</w:t>
      </w:r>
      <w:r w:rsidRPr="008E2ACA">
        <w:rPr>
          <w:color w:val="000000" w:themeColor="text1"/>
        </w:rPr>
        <w:t>e</w:t>
      </w:r>
      <w:r w:rsidRPr="008E2ACA">
        <w:rPr>
          <w:color w:val="000000" w:themeColor="text1"/>
          <w:spacing w:val="5"/>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5"/>
        </w:rPr>
        <w:t xml:space="preserve"> </w:t>
      </w:r>
      <w:r w:rsidRPr="008E2ACA">
        <w:rPr>
          <w:color w:val="000000" w:themeColor="text1"/>
          <w:spacing w:val="2"/>
        </w:rPr>
        <w:t>procedure</w:t>
      </w:r>
      <w:r w:rsidRPr="008E2ACA">
        <w:rPr>
          <w:color w:val="000000" w:themeColor="text1"/>
        </w:rPr>
        <w:t>s</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3"/>
        </w:rPr>
        <w:t xml:space="preserve"> </w:t>
      </w:r>
      <w:r w:rsidRPr="008E2ACA">
        <w:rPr>
          <w:color w:val="000000" w:themeColor="text1"/>
        </w:rPr>
        <w:t>a</w:t>
      </w:r>
      <w:r w:rsidRPr="008E2ACA">
        <w:rPr>
          <w:color w:val="000000" w:themeColor="text1"/>
          <w:spacing w:val="5"/>
        </w:rPr>
        <w:t xml:space="preserve"> </w:t>
      </w:r>
      <w:r w:rsidRPr="008E2ACA">
        <w:rPr>
          <w:color w:val="000000" w:themeColor="text1"/>
          <w:spacing w:val="2"/>
        </w:rPr>
        <w:t>mor</w:t>
      </w:r>
      <w:r w:rsidRPr="008E2ACA">
        <w:rPr>
          <w:color w:val="000000" w:themeColor="text1"/>
        </w:rPr>
        <w:t>e</w:t>
      </w:r>
      <w:r w:rsidRPr="008E2ACA">
        <w:rPr>
          <w:color w:val="000000" w:themeColor="text1"/>
          <w:spacing w:val="5"/>
        </w:rPr>
        <w:t xml:space="preserve"> </w:t>
      </w:r>
      <w:r w:rsidRPr="008E2ACA">
        <w:rPr>
          <w:color w:val="000000" w:themeColor="text1"/>
          <w:spacing w:val="2"/>
        </w:rPr>
        <w:t>detaile</w:t>
      </w:r>
      <w:r w:rsidRPr="008E2ACA">
        <w:rPr>
          <w:color w:val="000000" w:themeColor="text1"/>
        </w:rPr>
        <w:t>d</w:t>
      </w:r>
      <w:r w:rsidRPr="008E2ACA">
        <w:rPr>
          <w:color w:val="000000" w:themeColor="text1"/>
          <w:spacing w:val="4"/>
        </w:rPr>
        <w:t xml:space="preserve"> </w:t>
      </w:r>
      <w:r w:rsidRPr="008E2ACA">
        <w:rPr>
          <w:color w:val="000000" w:themeColor="text1"/>
          <w:spacing w:val="2"/>
        </w:rPr>
        <w:t>inspectio</w:t>
      </w:r>
      <w:r w:rsidRPr="008E2ACA">
        <w:rPr>
          <w:color w:val="000000" w:themeColor="text1"/>
        </w:rPr>
        <w:t>n</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maintenanc</w:t>
      </w:r>
      <w:r w:rsidRPr="008E2ACA">
        <w:rPr>
          <w:color w:val="000000" w:themeColor="text1"/>
        </w:rPr>
        <w:t>e</w:t>
      </w:r>
      <w:r w:rsidRPr="008E2ACA">
        <w:rPr>
          <w:color w:val="000000" w:themeColor="text1"/>
          <w:spacing w:val="4"/>
        </w:rPr>
        <w:t xml:space="preserve"> </w:t>
      </w:r>
      <w:r w:rsidRPr="008E2ACA">
        <w:rPr>
          <w:color w:val="000000" w:themeColor="text1"/>
          <w:spacing w:val="2"/>
        </w:rPr>
        <w:t>programm</w:t>
      </w:r>
      <w:r w:rsidRPr="008E2ACA">
        <w:rPr>
          <w:color w:val="000000" w:themeColor="text1"/>
        </w:rPr>
        <w:t>e</w:t>
      </w:r>
      <w:r w:rsidRPr="008E2ACA">
        <w:rPr>
          <w:color w:val="000000" w:themeColor="text1"/>
          <w:spacing w:val="4"/>
        </w:rPr>
        <w:t xml:space="preserve"> </w:t>
      </w:r>
      <w:r w:rsidRPr="008E2ACA">
        <w:rPr>
          <w:color w:val="000000" w:themeColor="text1"/>
          <w:spacing w:val="2"/>
        </w:rPr>
        <w:t>o</w:t>
      </w:r>
      <w:r w:rsidRPr="008E2ACA">
        <w:rPr>
          <w:color w:val="000000" w:themeColor="text1"/>
        </w:rPr>
        <w:t>f</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5"/>
        </w:rPr>
        <w:t xml:space="preserve"> </w:t>
      </w:r>
      <w:r w:rsidRPr="008E2ACA">
        <w:rPr>
          <w:color w:val="000000" w:themeColor="text1"/>
          <w:spacing w:val="2"/>
        </w:rPr>
        <w:t>MAS</w:t>
      </w:r>
      <w:r w:rsidRPr="008E2ACA">
        <w:rPr>
          <w:color w:val="000000" w:themeColor="text1"/>
        </w:rPr>
        <w:t xml:space="preserve">S </w:t>
      </w:r>
      <w:r w:rsidRPr="008E2ACA">
        <w:rPr>
          <w:color w:val="000000" w:themeColor="text1"/>
          <w:spacing w:val="2"/>
        </w:rPr>
        <w:t>and equipment</w:t>
      </w:r>
      <w:r w:rsidRPr="008E2ACA">
        <w:rPr>
          <w:color w:val="000000" w:themeColor="text1"/>
        </w:rPr>
        <w:t>,</w:t>
      </w:r>
      <w:r w:rsidRPr="008E2ACA">
        <w:rPr>
          <w:color w:val="000000" w:themeColor="text1"/>
          <w:spacing w:val="3"/>
        </w:rPr>
        <w:t xml:space="preserve"> </w:t>
      </w:r>
      <w:r w:rsidRPr="008E2ACA">
        <w:rPr>
          <w:color w:val="000000" w:themeColor="text1"/>
          <w:spacing w:val="2"/>
        </w:rPr>
        <w:t>whic</w:t>
      </w:r>
      <w:r w:rsidRPr="008E2ACA">
        <w:rPr>
          <w:color w:val="000000" w:themeColor="text1"/>
        </w:rPr>
        <w:t>h</w:t>
      </w:r>
      <w:r w:rsidRPr="008E2ACA">
        <w:rPr>
          <w:color w:val="000000" w:themeColor="text1"/>
          <w:spacing w:val="3"/>
        </w:rPr>
        <w:t xml:space="preserve"> </w:t>
      </w:r>
      <w:r w:rsidRPr="008E2ACA">
        <w:rPr>
          <w:color w:val="000000" w:themeColor="text1"/>
          <w:spacing w:val="2"/>
        </w:rPr>
        <w:t>ma</w:t>
      </w:r>
      <w:r w:rsidRPr="008E2ACA">
        <w:rPr>
          <w:color w:val="000000" w:themeColor="text1"/>
        </w:rPr>
        <w:t>y</w:t>
      </w:r>
      <w:r w:rsidRPr="008E2ACA">
        <w:rPr>
          <w:color w:val="000000" w:themeColor="text1"/>
          <w:spacing w:val="3"/>
        </w:rPr>
        <w:t xml:space="preserve"> </w:t>
      </w:r>
      <w:r w:rsidRPr="008E2ACA">
        <w:rPr>
          <w:color w:val="000000" w:themeColor="text1"/>
          <w:spacing w:val="2"/>
        </w:rPr>
        <w:t>b</w:t>
      </w:r>
      <w:r w:rsidRPr="008E2ACA">
        <w:rPr>
          <w:color w:val="000000" w:themeColor="text1"/>
        </w:rPr>
        <w:t>e</w:t>
      </w:r>
      <w:r w:rsidRPr="008E2ACA">
        <w:rPr>
          <w:color w:val="000000" w:themeColor="text1"/>
          <w:spacing w:val="3"/>
        </w:rPr>
        <w:t xml:space="preserve"> </w:t>
      </w:r>
      <w:r w:rsidRPr="008E2ACA">
        <w:rPr>
          <w:color w:val="000000" w:themeColor="text1"/>
          <w:spacing w:val="2"/>
        </w:rPr>
        <w:t>conducte</w:t>
      </w:r>
      <w:r w:rsidRPr="008E2ACA">
        <w:rPr>
          <w:color w:val="000000" w:themeColor="text1"/>
        </w:rPr>
        <w:t>d</w:t>
      </w:r>
      <w:r w:rsidRPr="008E2ACA">
        <w:rPr>
          <w:color w:val="000000" w:themeColor="text1"/>
          <w:spacing w:val="3"/>
        </w:rPr>
        <w:t xml:space="preserve"> </w:t>
      </w:r>
      <w:r w:rsidRPr="008E2ACA">
        <w:rPr>
          <w:color w:val="000000" w:themeColor="text1"/>
          <w:spacing w:val="2"/>
        </w:rPr>
        <w:t>b</w:t>
      </w:r>
      <w:r w:rsidRPr="008E2ACA">
        <w:rPr>
          <w:color w:val="000000" w:themeColor="text1"/>
        </w:rPr>
        <w:t>y</w:t>
      </w:r>
      <w:r w:rsidRPr="008E2ACA">
        <w:rPr>
          <w:color w:val="000000" w:themeColor="text1"/>
          <w:spacing w:val="3"/>
        </w:rPr>
        <w:t xml:space="preserve"> </w:t>
      </w:r>
      <w:r w:rsidRPr="008E2ACA">
        <w:rPr>
          <w:color w:val="000000" w:themeColor="text1"/>
          <w:spacing w:val="2"/>
        </w:rPr>
        <w:t>a</w:t>
      </w:r>
      <w:r w:rsidRPr="008E2ACA">
        <w:rPr>
          <w:color w:val="000000" w:themeColor="text1"/>
        </w:rPr>
        <w:t>n</w:t>
      </w:r>
      <w:r w:rsidRPr="008E2ACA">
        <w:rPr>
          <w:color w:val="000000" w:themeColor="text1"/>
          <w:spacing w:val="3"/>
        </w:rPr>
        <w:t xml:space="preserve"> </w:t>
      </w:r>
      <w:r w:rsidRPr="008E2ACA">
        <w:rPr>
          <w:color w:val="000000" w:themeColor="text1"/>
          <w:spacing w:val="2"/>
        </w:rPr>
        <w:t>outsid</w:t>
      </w:r>
      <w:r w:rsidRPr="008E2ACA">
        <w:rPr>
          <w:color w:val="000000" w:themeColor="text1"/>
        </w:rPr>
        <w:t>e</w:t>
      </w:r>
      <w:r w:rsidRPr="008E2ACA">
        <w:rPr>
          <w:color w:val="000000" w:themeColor="text1"/>
          <w:spacing w:val="3"/>
        </w:rPr>
        <w:t xml:space="preserve"> </w:t>
      </w:r>
      <w:r w:rsidRPr="008E2ACA">
        <w:rPr>
          <w:color w:val="000000" w:themeColor="text1"/>
          <w:spacing w:val="2"/>
        </w:rPr>
        <w:t>authority/classificatio</w:t>
      </w:r>
      <w:r w:rsidRPr="008E2ACA">
        <w:rPr>
          <w:color w:val="000000" w:themeColor="text1"/>
        </w:rPr>
        <w:t>n</w:t>
      </w:r>
      <w:r w:rsidRPr="008E2ACA">
        <w:rPr>
          <w:color w:val="000000" w:themeColor="text1"/>
          <w:spacing w:val="3"/>
        </w:rPr>
        <w:t xml:space="preserve"> </w:t>
      </w:r>
      <w:r w:rsidRPr="008E2ACA">
        <w:rPr>
          <w:color w:val="000000" w:themeColor="text1"/>
          <w:spacing w:val="2"/>
        </w:rPr>
        <w:t>societ</w:t>
      </w:r>
      <w:r w:rsidRPr="008E2ACA">
        <w:rPr>
          <w:color w:val="000000" w:themeColor="text1"/>
          <w:spacing w:val="-12"/>
        </w:rPr>
        <w:t>y</w:t>
      </w:r>
      <w:r w:rsidRPr="008E2ACA">
        <w:rPr>
          <w:color w:val="000000" w:themeColor="text1"/>
        </w:rPr>
        <w:t xml:space="preserve">. </w:t>
      </w:r>
      <w:r w:rsidRPr="008E2ACA">
        <w:rPr>
          <w:color w:val="000000" w:themeColor="text1"/>
          <w:spacing w:val="2"/>
        </w:rPr>
        <w:t>Th</w:t>
      </w:r>
      <w:r w:rsidRPr="008E2ACA">
        <w:rPr>
          <w:color w:val="000000" w:themeColor="text1"/>
        </w:rPr>
        <w:t>e</w:t>
      </w:r>
      <w:r w:rsidRPr="008E2ACA">
        <w:rPr>
          <w:color w:val="000000" w:themeColor="text1"/>
          <w:spacing w:val="3"/>
        </w:rPr>
        <w:t xml:space="preserve"> </w:t>
      </w:r>
      <w:r w:rsidRPr="008E2ACA">
        <w:rPr>
          <w:color w:val="000000" w:themeColor="text1"/>
          <w:spacing w:val="2"/>
        </w:rPr>
        <w:t>frequenc</w:t>
      </w:r>
      <w:r w:rsidRPr="008E2ACA">
        <w:rPr>
          <w:color w:val="000000" w:themeColor="text1"/>
        </w:rPr>
        <w:t>y</w:t>
      </w:r>
      <w:r w:rsidRPr="008E2ACA">
        <w:rPr>
          <w:color w:val="000000" w:themeColor="text1"/>
          <w:spacing w:val="3"/>
        </w:rPr>
        <w:t xml:space="preserve"> </w:t>
      </w:r>
      <w:r w:rsidRPr="008E2ACA">
        <w:rPr>
          <w:color w:val="000000" w:themeColor="text1"/>
          <w:spacing w:val="2"/>
        </w:rPr>
        <w:t>o</w:t>
      </w:r>
      <w:r w:rsidRPr="008E2ACA">
        <w:rPr>
          <w:color w:val="000000" w:themeColor="text1"/>
        </w:rPr>
        <w:t>f</w:t>
      </w:r>
      <w:r w:rsidRPr="008E2ACA">
        <w:rPr>
          <w:color w:val="000000" w:themeColor="text1"/>
          <w:spacing w:val="2"/>
        </w:rPr>
        <w:t xml:space="preserve"> the inspection</w:t>
      </w:r>
      <w:r w:rsidRPr="008E2ACA">
        <w:rPr>
          <w:color w:val="000000" w:themeColor="text1"/>
        </w:rPr>
        <w:t>s</w:t>
      </w:r>
      <w:r w:rsidRPr="008E2ACA">
        <w:rPr>
          <w:color w:val="000000" w:themeColor="text1"/>
          <w:spacing w:val="4"/>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4"/>
        </w:rPr>
        <w:t xml:space="preserve"> </w:t>
      </w:r>
      <w:r w:rsidRPr="008E2ACA">
        <w:rPr>
          <w:color w:val="000000" w:themeColor="text1"/>
          <w:spacing w:val="2"/>
        </w:rPr>
        <w:t>determine</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y</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Operato</w:t>
      </w:r>
      <w:r w:rsidRPr="008E2ACA">
        <w:rPr>
          <w:color w:val="000000" w:themeColor="text1"/>
        </w:rPr>
        <w:t>r</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conjunctio</w:t>
      </w:r>
      <w:r w:rsidRPr="008E2ACA">
        <w:rPr>
          <w:color w:val="000000" w:themeColor="text1"/>
        </w:rPr>
        <w:t>n</w:t>
      </w:r>
      <w:r w:rsidRPr="008E2ACA">
        <w:rPr>
          <w:color w:val="000000" w:themeColor="text1"/>
          <w:spacing w:val="4"/>
        </w:rPr>
        <w:t xml:space="preserve"> </w:t>
      </w:r>
      <w:r w:rsidRPr="008E2ACA">
        <w:rPr>
          <w:color w:val="000000" w:themeColor="text1"/>
          <w:spacing w:val="2"/>
        </w:rPr>
        <w:t>wit</w:t>
      </w:r>
      <w:r w:rsidRPr="008E2ACA">
        <w:rPr>
          <w:color w:val="000000" w:themeColor="text1"/>
        </w:rPr>
        <w:t>h</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OE</w:t>
      </w:r>
      <w:r w:rsidRPr="008E2ACA">
        <w:rPr>
          <w:color w:val="000000" w:themeColor="text1"/>
        </w:rPr>
        <w:t xml:space="preserve">M </w:t>
      </w:r>
      <w:r w:rsidRPr="008E2ACA">
        <w:rPr>
          <w:color w:val="000000" w:themeColor="text1"/>
          <w:spacing w:val="2"/>
        </w:rPr>
        <w:t>Schedul</w:t>
      </w:r>
      <w:r w:rsidRPr="008E2ACA">
        <w:rPr>
          <w:color w:val="000000" w:themeColor="text1"/>
        </w:rPr>
        <w:t>e</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 xml:space="preserve">Classification </w:t>
      </w:r>
      <w:r w:rsidRPr="008E2ACA">
        <w:rPr>
          <w:color w:val="000000" w:themeColor="text1"/>
        </w:rPr>
        <w:t>Society/Professional Bodies requirements, but every event should be planned and recorded.</w:t>
      </w:r>
    </w:p>
    <w:p w14:paraId="62F4216C" w14:textId="77777777" w:rsidR="00533097" w:rsidRPr="008E2ACA" w:rsidRDefault="00533097" w:rsidP="00533097">
      <w:pPr>
        <w:pStyle w:val="BodyText"/>
        <w:rPr>
          <w:color w:val="000000" w:themeColor="text1"/>
        </w:rPr>
      </w:pPr>
      <w:r w:rsidRPr="008E2ACA">
        <w:rPr>
          <w:color w:val="000000" w:themeColor="text1"/>
        </w:rPr>
        <w:t>A</w:t>
      </w:r>
      <w:r w:rsidRPr="008E2ACA">
        <w:rPr>
          <w:color w:val="000000" w:themeColor="text1"/>
          <w:spacing w:val="-11"/>
        </w:rPr>
        <w:t xml:space="preserve"> </w:t>
      </w:r>
      <w:r w:rsidRPr="008E2ACA">
        <w:rPr>
          <w:color w:val="000000" w:themeColor="text1"/>
        </w:rPr>
        <w:t>checklist could be employed as an aide-memoire for</w:t>
      </w:r>
      <w:r w:rsidRPr="008E2ACA">
        <w:rPr>
          <w:color w:val="000000" w:themeColor="text1"/>
          <w:spacing w:val="-2"/>
        </w:rPr>
        <w:t xml:space="preserve"> </w:t>
      </w:r>
      <w:r w:rsidRPr="008E2ACA">
        <w:rPr>
          <w:color w:val="000000" w:themeColor="text1"/>
        </w:rPr>
        <w:t>the inspection of</w:t>
      </w:r>
      <w:r w:rsidRPr="008E2ACA">
        <w:rPr>
          <w:color w:val="000000" w:themeColor="text1"/>
          <w:spacing w:val="-1"/>
        </w:rPr>
        <w:t xml:space="preserve"> </w:t>
      </w:r>
      <w:r w:rsidRPr="008E2ACA">
        <w:rPr>
          <w:color w:val="000000" w:themeColor="text1"/>
        </w:rPr>
        <w:t>equipment.</w:t>
      </w:r>
    </w:p>
    <w:p w14:paraId="4AB321F2" w14:textId="77777777" w:rsidR="00533097" w:rsidRPr="008E2ACA" w:rsidRDefault="00533097" w:rsidP="00533097">
      <w:pPr>
        <w:pStyle w:val="BodyText"/>
        <w:rPr>
          <w:color w:val="000000" w:themeColor="text1"/>
        </w:rPr>
      </w:pPr>
      <w:r w:rsidRPr="008E2ACA">
        <w:rPr>
          <w:color w:val="000000" w:themeColor="text1"/>
        </w:rPr>
        <w:t>The</w:t>
      </w:r>
      <w:r w:rsidRPr="008E2ACA">
        <w:rPr>
          <w:color w:val="000000" w:themeColor="text1"/>
          <w:spacing w:val="7"/>
        </w:rPr>
        <w:t xml:space="preserve"> </w:t>
      </w:r>
      <w:r w:rsidRPr="008E2ACA">
        <w:rPr>
          <w:color w:val="000000" w:themeColor="text1"/>
        </w:rPr>
        <w:t>Operator</w:t>
      </w:r>
      <w:r w:rsidRPr="008E2ACA">
        <w:rPr>
          <w:color w:val="000000" w:themeColor="text1"/>
          <w:spacing w:val="7"/>
        </w:rPr>
        <w:t xml:space="preserve"> </w:t>
      </w:r>
      <w:r w:rsidRPr="008E2ACA">
        <w:rPr>
          <w:color w:val="000000" w:themeColor="text1"/>
        </w:rPr>
        <w:t>should</w:t>
      </w:r>
      <w:r w:rsidRPr="008E2ACA">
        <w:rPr>
          <w:color w:val="000000" w:themeColor="text1"/>
          <w:spacing w:val="7"/>
        </w:rPr>
        <w:t xml:space="preserve"> </w:t>
      </w:r>
      <w:r w:rsidRPr="008E2ACA">
        <w:rPr>
          <w:color w:val="000000" w:themeColor="text1"/>
        </w:rPr>
        <w:t>identify</w:t>
      </w:r>
      <w:r w:rsidRPr="008E2ACA">
        <w:rPr>
          <w:color w:val="000000" w:themeColor="text1"/>
          <w:spacing w:val="7"/>
        </w:rPr>
        <w:t xml:space="preserve"> </w:t>
      </w:r>
      <w:r>
        <w:rPr>
          <w:color w:val="000000" w:themeColor="text1"/>
          <w:spacing w:val="7"/>
        </w:rPr>
        <w:t xml:space="preserve">critical </w:t>
      </w:r>
      <w:r w:rsidRPr="008E2ACA">
        <w:rPr>
          <w:color w:val="000000" w:themeColor="text1"/>
        </w:rPr>
        <w:t>equipment</w:t>
      </w:r>
      <w:r w:rsidRPr="008E2ACA">
        <w:rPr>
          <w:color w:val="000000" w:themeColor="text1"/>
          <w:spacing w:val="6"/>
        </w:rPr>
        <w:t xml:space="preserve"> </w:t>
      </w:r>
      <w:r w:rsidRPr="008E2ACA">
        <w:rPr>
          <w:color w:val="000000" w:themeColor="text1"/>
        </w:rPr>
        <w:t>and</w:t>
      </w:r>
      <w:r w:rsidRPr="008E2ACA">
        <w:rPr>
          <w:color w:val="000000" w:themeColor="text1"/>
          <w:spacing w:val="7"/>
        </w:rPr>
        <w:t xml:space="preserve"> </w:t>
      </w:r>
      <w:r w:rsidRPr="008E2ACA">
        <w:rPr>
          <w:color w:val="000000" w:themeColor="text1"/>
        </w:rPr>
        <w:t>technical</w:t>
      </w:r>
      <w:r w:rsidRPr="008E2ACA">
        <w:rPr>
          <w:color w:val="000000" w:themeColor="text1"/>
          <w:spacing w:val="7"/>
        </w:rPr>
        <w:t xml:space="preserve"> </w:t>
      </w:r>
      <w:r w:rsidRPr="008E2ACA">
        <w:rPr>
          <w:color w:val="000000" w:themeColor="text1"/>
        </w:rPr>
        <w:t>systems, which,</w:t>
      </w:r>
      <w:r w:rsidRPr="008E2ACA">
        <w:rPr>
          <w:color w:val="000000" w:themeColor="text1"/>
          <w:spacing w:val="7"/>
        </w:rPr>
        <w:t xml:space="preserve"> </w:t>
      </w:r>
      <w:r w:rsidRPr="008E2ACA">
        <w:rPr>
          <w:color w:val="000000" w:themeColor="text1"/>
        </w:rPr>
        <w:t>if</w:t>
      </w:r>
      <w:r w:rsidRPr="008E2ACA">
        <w:rPr>
          <w:color w:val="000000" w:themeColor="text1"/>
          <w:spacing w:val="7"/>
        </w:rPr>
        <w:t xml:space="preserve"> </w:t>
      </w:r>
      <w:r w:rsidRPr="008E2ACA">
        <w:rPr>
          <w:color w:val="000000" w:themeColor="text1"/>
        </w:rPr>
        <w:t>subject</w:t>
      </w:r>
      <w:r w:rsidRPr="008E2ACA">
        <w:rPr>
          <w:color w:val="000000" w:themeColor="text1"/>
          <w:spacing w:val="7"/>
        </w:rPr>
        <w:t xml:space="preserve"> </w:t>
      </w:r>
      <w:r w:rsidRPr="008E2ACA">
        <w:rPr>
          <w:color w:val="000000" w:themeColor="text1"/>
        </w:rPr>
        <w:t>to</w:t>
      </w:r>
      <w:r w:rsidRPr="008E2ACA">
        <w:rPr>
          <w:color w:val="000000" w:themeColor="text1"/>
          <w:spacing w:val="6"/>
        </w:rPr>
        <w:t xml:space="preserve"> </w:t>
      </w:r>
      <w:r w:rsidRPr="008E2ACA">
        <w:rPr>
          <w:color w:val="000000" w:themeColor="text1"/>
        </w:rPr>
        <w:t>sudden</w:t>
      </w:r>
      <w:r w:rsidRPr="008E2ACA">
        <w:rPr>
          <w:color w:val="000000" w:themeColor="text1"/>
          <w:spacing w:val="7"/>
        </w:rPr>
        <w:t xml:space="preserve"> </w:t>
      </w:r>
      <w:r w:rsidRPr="008E2ACA">
        <w:rPr>
          <w:color w:val="000000" w:themeColor="text1"/>
        </w:rPr>
        <w:t>operational</w:t>
      </w:r>
      <w:r w:rsidRPr="008E2ACA">
        <w:rPr>
          <w:color w:val="000000" w:themeColor="text1"/>
          <w:spacing w:val="6"/>
        </w:rPr>
        <w:t xml:space="preserve"> </w:t>
      </w:r>
      <w:r w:rsidRPr="008E2ACA">
        <w:rPr>
          <w:color w:val="000000" w:themeColor="text1"/>
        </w:rPr>
        <w:t xml:space="preserve">failure, </w:t>
      </w:r>
      <w:r w:rsidRPr="008E2ACA">
        <w:rPr>
          <w:color w:val="000000" w:themeColor="text1"/>
          <w:spacing w:val="2"/>
        </w:rPr>
        <w:t>ma</w:t>
      </w:r>
      <w:r w:rsidRPr="008E2ACA">
        <w:rPr>
          <w:color w:val="000000" w:themeColor="text1"/>
        </w:rPr>
        <w:t>y</w:t>
      </w:r>
      <w:r w:rsidRPr="008E2ACA">
        <w:rPr>
          <w:color w:val="000000" w:themeColor="text1"/>
          <w:spacing w:val="4"/>
        </w:rPr>
        <w:t xml:space="preserve"> </w:t>
      </w:r>
      <w:r w:rsidRPr="008E2ACA">
        <w:rPr>
          <w:color w:val="000000" w:themeColor="text1"/>
          <w:spacing w:val="2"/>
        </w:rPr>
        <w:t>resul</w:t>
      </w:r>
      <w:r w:rsidRPr="008E2ACA">
        <w:rPr>
          <w:color w:val="000000" w:themeColor="text1"/>
        </w:rPr>
        <w:t>t</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hazardou</w:t>
      </w:r>
      <w:r w:rsidRPr="008E2ACA">
        <w:rPr>
          <w:color w:val="000000" w:themeColor="text1"/>
        </w:rPr>
        <w:t>s</w:t>
      </w:r>
      <w:r w:rsidRPr="008E2ACA">
        <w:rPr>
          <w:color w:val="000000" w:themeColor="text1"/>
          <w:spacing w:val="4"/>
        </w:rPr>
        <w:t xml:space="preserve"> </w:t>
      </w:r>
      <w:r w:rsidRPr="008E2ACA">
        <w:rPr>
          <w:color w:val="000000" w:themeColor="text1"/>
          <w:spacing w:val="2"/>
        </w:rPr>
        <w:t>situations</w:t>
      </w:r>
      <w:r w:rsidRPr="008E2ACA">
        <w:rPr>
          <w:color w:val="000000" w:themeColor="text1"/>
        </w:rPr>
        <w:t>.</w:t>
      </w:r>
      <w:r w:rsidRPr="008E2ACA">
        <w:rPr>
          <w:color w:val="000000" w:themeColor="text1"/>
          <w:spacing w:val="1"/>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SM</w:t>
      </w:r>
      <w:r w:rsidRPr="008E2ACA">
        <w:rPr>
          <w:color w:val="000000" w:themeColor="text1"/>
        </w:rPr>
        <w:t xml:space="preserve">S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provid</w:t>
      </w:r>
      <w:r w:rsidRPr="008E2ACA">
        <w:rPr>
          <w:color w:val="000000" w:themeColor="text1"/>
        </w:rPr>
        <w:t>e</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2"/>
        </w:rPr>
        <w:t xml:space="preserve"> specifi</w:t>
      </w:r>
      <w:r w:rsidRPr="008E2ACA">
        <w:rPr>
          <w:color w:val="000000" w:themeColor="text1"/>
        </w:rPr>
        <w:t>c</w:t>
      </w:r>
      <w:r w:rsidRPr="008E2ACA">
        <w:rPr>
          <w:color w:val="000000" w:themeColor="text1"/>
          <w:spacing w:val="4"/>
        </w:rPr>
        <w:t xml:space="preserve"> </w:t>
      </w:r>
      <w:r w:rsidRPr="008E2ACA">
        <w:rPr>
          <w:color w:val="000000" w:themeColor="text1"/>
          <w:spacing w:val="2"/>
        </w:rPr>
        <w:t>measure</w:t>
      </w:r>
      <w:r w:rsidRPr="008E2ACA">
        <w:rPr>
          <w:color w:val="000000" w:themeColor="text1"/>
        </w:rPr>
        <w:t>s</w:t>
      </w:r>
      <w:r w:rsidRPr="008E2ACA">
        <w:rPr>
          <w:color w:val="000000" w:themeColor="text1"/>
          <w:spacing w:val="4"/>
        </w:rPr>
        <w:t xml:space="preserve"> </w:t>
      </w:r>
      <w:r w:rsidRPr="008E2ACA">
        <w:rPr>
          <w:color w:val="000000" w:themeColor="text1"/>
          <w:spacing w:val="2"/>
        </w:rPr>
        <w:t>aime</w:t>
      </w:r>
      <w:r w:rsidRPr="008E2ACA">
        <w:rPr>
          <w:color w:val="000000" w:themeColor="text1"/>
        </w:rPr>
        <w:t>d</w:t>
      </w:r>
      <w:r w:rsidRPr="008E2ACA">
        <w:rPr>
          <w:color w:val="000000" w:themeColor="text1"/>
          <w:spacing w:val="4"/>
        </w:rPr>
        <w:t xml:space="preserve"> </w:t>
      </w:r>
      <w:r w:rsidRPr="008E2ACA">
        <w:rPr>
          <w:color w:val="000000" w:themeColor="text1"/>
          <w:spacing w:val="2"/>
        </w:rPr>
        <w:t>a</w:t>
      </w:r>
      <w:r w:rsidRPr="008E2ACA">
        <w:rPr>
          <w:color w:val="000000" w:themeColor="text1"/>
        </w:rPr>
        <w:t>t</w:t>
      </w:r>
      <w:r w:rsidRPr="008E2ACA">
        <w:rPr>
          <w:color w:val="000000" w:themeColor="text1"/>
          <w:spacing w:val="2"/>
        </w:rPr>
        <w:t xml:space="preserve"> promotin</w:t>
      </w:r>
      <w:r w:rsidRPr="008E2ACA">
        <w:rPr>
          <w:color w:val="000000" w:themeColor="text1"/>
        </w:rPr>
        <w:t>g</w:t>
      </w:r>
      <w:r w:rsidRPr="008E2ACA">
        <w:rPr>
          <w:color w:val="000000" w:themeColor="text1"/>
          <w:spacing w:val="4"/>
        </w:rPr>
        <w:t xml:space="preserve"> </w:t>
      </w:r>
      <w:r w:rsidRPr="008E2ACA">
        <w:rPr>
          <w:color w:val="000000" w:themeColor="text1"/>
          <w:spacing w:val="2"/>
        </w:rPr>
        <w:t>the reliabilit</w:t>
      </w:r>
      <w:r w:rsidRPr="008E2ACA">
        <w:rPr>
          <w:color w:val="000000" w:themeColor="text1"/>
        </w:rPr>
        <w:t>y</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suc</w:t>
      </w:r>
      <w:r w:rsidRPr="008E2ACA">
        <w:rPr>
          <w:color w:val="000000" w:themeColor="text1"/>
        </w:rPr>
        <w:t>h</w:t>
      </w:r>
      <w:r w:rsidRPr="008E2ACA">
        <w:rPr>
          <w:color w:val="000000" w:themeColor="text1"/>
          <w:spacing w:val="32"/>
        </w:rPr>
        <w:t xml:space="preserve"> </w:t>
      </w:r>
      <w:r w:rsidRPr="008E2ACA">
        <w:rPr>
          <w:color w:val="000000" w:themeColor="text1"/>
          <w:spacing w:val="2"/>
        </w:rPr>
        <w:t>equipmen</w:t>
      </w:r>
      <w:r w:rsidRPr="008E2ACA">
        <w:rPr>
          <w:color w:val="000000" w:themeColor="text1"/>
        </w:rPr>
        <w:t>t</w:t>
      </w:r>
      <w:r w:rsidRPr="008E2ACA">
        <w:rPr>
          <w:color w:val="000000" w:themeColor="text1"/>
          <w:spacing w:val="32"/>
        </w:rPr>
        <w:t xml:space="preserve"> </w:t>
      </w:r>
      <w:r w:rsidRPr="008E2ACA">
        <w:rPr>
          <w:color w:val="000000" w:themeColor="text1"/>
          <w:spacing w:val="2"/>
        </w:rPr>
        <w:t>o</w:t>
      </w:r>
      <w:r w:rsidRPr="008E2ACA">
        <w:rPr>
          <w:color w:val="000000" w:themeColor="text1"/>
        </w:rPr>
        <w:t>r</w:t>
      </w:r>
      <w:r w:rsidRPr="008E2ACA">
        <w:rPr>
          <w:color w:val="000000" w:themeColor="text1"/>
          <w:spacing w:val="32"/>
        </w:rPr>
        <w:t xml:space="preserve"> </w:t>
      </w:r>
      <w:r w:rsidRPr="008E2ACA">
        <w:rPr>
          <w:color w:val="000000" w:themeColor="text1"/>
          <w:spacing w:val="2"/>
        </w:rPr>
        <w:t>systems</w:t>
      </w:r>
      <w:r w:rsidRPr="008E2ACA">
        <w:rPr>
          <w:color w:val="000000" w:themeColor="text1"/>
        </w:rPr>
        <w:t>.</w:t>
      </w:r>
      <w:r w:rsidRPr="008E2ACA">
        <w:rPr>
          <w:color w:val="000000" w:themeColor="text1"/>
          <w:spacing w:val="22"/>
        </w:rPr>
        <w:t xml:space="preserve"> </w:t>
      </w:r>
      <w:r w:rsidRPr="008E2ACA">
        <w:rPr>
          <w:color w:val="000000" w:themeColor="text1"/>
          <w:spacing w:val="2"/>
        </w:rPr>
        <w:t>Thes</w:t>
      </w:r>
      <w:r w:rsidRPr="008E2ACA">
        <w:rPr>
          <w:color w:val="000000" w:themeColor="text1"/>
        </w:rPr>
        <w:t>e</w:t>
      </w:r>
      <w:r w:rsidRPr="008E2ACA">
        <w:rPr>
          <w:color w:val="000000" w:themeColor="text1"/>
          <w:spacing w:val="32"/>
        </w:rPr>
        <w:t xml:space="preserve"> </w:t>
      </w:r>
      <w:r w:rsidRPr="008E2ACA">
        <w:rPr>
          <w:color w:val="000000" w:themeColor="text1"/>
          <w:spacing w:val="2"/>
        </w:rPr>
        <w:t>measure</w:t>
      </w:r>
      <w:r w:rsidRPr="008E2ACA">
        <w:rPr>
          <w:color w:val="000000" w:themeColor="text1"/>
        </w:rPr>
        <w:t>s</w:t>
      </w:r>
      <w:r w:rsidRPr="008E2ACA">
        <w:rPr>
          <w:color w:val="000000" w:themeColor="text1"/>
          <w:spacing w:val="32"/>
        </w:rPr>
        <w:t xml:space="preserve"> </w:t>
      </w:r>
      <w:r w:rsidRPr="008E2ACA">
        <w:rPr>
          <w:color w:val="000000" w:themeColor="text1"/>
          <w:spacing w:val="2"/>
        </w:rPr>
        <w:t>shoul</w:t>
      </w:r>
      <w:r w:rsidRPr="008E2ACA">
        <w:rPr>
          <w:color w:val="000000" w:themeColor="text1"/>
        </w:rPr>
        <w:t>d</w:t>
      </w:r>
      <w:r w:rsidRPr="008E2ACA">
        <w:rPr>
          <w:color w:val="000000" w:themeColor="text1"/>
          <w:spacing w:val="32"/>
        </w:rPr>
        <w:t xml:space="preserve"> </w:t>
      </w:r>
      <w:r w:rsidRPr="008E2ACA">
        <w:rPr>
          <w:color w:val="000000" w:themeColor="text1"/>
          <w:spacing w:val="2"/>
        </w:rPr>
        <w:t>includ</w:t>
      </w:r>
      <w:r w:rsidRPr="008E2ACA">
        <w:rPr>
          <w:color w:val="000000" w:themeColor="text1"/>
        </w:rPr>
        <w:t>e</w:t>
      </w:r>
      <w:r w:rsidRPr="008E2ACA">
        <w:rPr>
          <w:color w:val="000000" w:themeColor="text1"/>
          <w:spacing w:val="32"/>
        </w:rPr>
        <w:t xml:space="preserve"> </w:t>
      </w:r>
      <w:r w:rsidRPr="008E2ACA">
        <w:rPr>
          <w:color w:val="000000" w:themeColor="text1"/>
          <w:spacing w:val="2"/>
        </w:rPr>
        <w:t>th</w:t>
      </w:r>
      <w:r w:rsidRPr="008E2ACA">
        <w:rPr>
          <w:color w:val="000000" w:themeColor="text1"/>
        </w:rPr>
        <w:t>e</w:t>
      </w:r>
      <w:r w:rsidRPr="008E2ACA">
        <w:rPr>
          <w:color w:val="000000" w:themeColor="text1"/>
          <w:spacing w:val="32"/>
        </w:rPr>
        <w:t xml:space="preserve"> </w:t>
      </w:r>
      <w:r w:rsidRPr="008E2ACA">
        <w:rPr>
          <w:color w:val="000000" w:themeColor="text1"/>
          <w:spacing w:val="2"/>
        </w:rPr>
        <w:t>regula</w:t>
      </w:r>
      <w:r w:rsidRPr="008E2ACA">
        <w:rPr>
          <w:color w:val="000000" w:themeColor="text1"/>
        </w:rPr>
        <w:t>r</w:t>
      </w:r>
      <w:r w:rsidRPr="008E2ACA">
        <w:rPr>
          <w:color w:val="000000" w:themeColor="text1"/>
          <w:spacing w:val="32"/>
        </w:rPr>
        <w:t xml:space="preserve"> </w:t>
      </w:r>
      <w:r w:rsidRPr="008E2ACA">
        <w:rPr>
          <w:color w:val="000000" w:themeColor="text1"/>
          <w:spacing w:val="2"/>
        </w:rPr>
        <w:t>testin</w:t>
      </w:r>
      <w:r w:rsidRPr="008E2ACA">
        <w:rPr>
          <w:color w:val="000000" w:themeColor="text1"/>
        </w:rPr>
        <w:t>g</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 xml:space="preserve">stand-by/ </w:t>
      </w:r>
      <w:r w:rsidRPr="008E2ACA">
        <w:rPr>
          <w:color w:val="000000" w:themeColor="text1"/>
        </w:rPr>
        <w:t>reversionary arrangements and equipment or technical systems</w:t>
      </w:r>
      <w:r w:rsidRPr="008E2ACA">
        <w:rPr>
          <w:color w:val="000000" w:themeColor="text1"/>
          <w:spacing w:val="-7"/>
        </w:rPr>
        <w:t xml:space="preserve"> </w:t>
      </w:r>
      <w:r w:rsidRPr="008E2ACA">
        <w:rPr>
          <w:color w:val="000000" w:themeColor="text1"/>
        </w:rPr>
        <w:t>that</w:t>
      </w:r>
      <w:r w:rsidRPr="008E2ACA">
        <w:rPr>
          <w:color w:val="000000" w:themeColor="text1"/>
          <w:spacing w:val="-3"/>
        </w:rPr>
        <w:t xml:space="preserve"> </w:t>
      </w:r>
      <w:r w:rsidRPr="008E2ACA">
        <w:rPr>
          <w:color w:val="000000" w:themeColor="text1"/>
        </w:rPr>
        <w:t>are not in continuous use.</w:t>
      </w:r>
    </w:p>
    <w:p w14:paraId="552A2877" w14:textId="77777777" w:rsidR="00533097" w:rsidRPr="008E2ACA" w:rsidRDefault="00533097" w:rsidP="00533097">
      <w:pPr>
        <w:pStyle w:val="BodyText"/>
        <w:rPr>
          <w:color w:val="000000" w:themeColor="text1"/>
        </w:rPr>
      </w:pPr>
      <w:r w:rsidRPr="008E2ACA">
        <w:rPr>
          <w:color w:val="000000" w:themeColor="text1"/>
        </w:rPr>
        <w:t>The</w:t>
      </w:r>
      <w:r w:rsidRPr="008E2ACA">
        <w:rPr>
          <w:color w:val="000000" w:themeColor="text1"/>
          <w:spacing w:val="-6"/>
        </w:rPr>
        <w:t xml:space="preserve"> </w:t>
      </w:r>
      <w:r w:rsidRPr="008E2ACA">
        <w:rPr>
          <w:color w:val="000000" w:themeColor="text1"/>
        </w:rPr>
        <w:t>inspections</w:t>
      </w:r>
      <w:r w:rsidRPr="008E2ACA">
        <w:rPr>
          <w:color w:val="000000" w:themeColor="text1"/>
          <w:spacing w:val="-6"/>
        </w:rPr>
        <w:t xml:space="preserve"> </w:t>
      </w:r>
      <w:r w:rsidRPr="008E2ACA">
        <w:rPr>
          <w:color w:val="000000" w:themeColor="text1"/>
        </w:rPr>
        <w:t>mentioned,</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well</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measures</w:t>
      </w:r>
      <w:r w:rsidRPr="008E2ACA">
        <w:rPr>
          <w:color w:val="000000" w:themeColor="text1"/>
          <w:spacing w:val="-6"/>
        </w:rPr>
        <w:t xml:space="preserve"> </w:t>
      </w:r>
      <w:r w:rsidRPr="008E2ACA">
        <w:rPr>
          <w:color w:val="000000" w:themeColor="text1"/>
        </w:rPr>
        <w:t>referred</w:t>
      </w:r>
      <w:r w:rsidRPr="008E2ACA">
        <w:rPr>
          <w:color w:val="000000" w:themeColor="text1"/>
          <w:spacing w:val="-6"/>
        </w:rPr>
        <w:t xml:space="preserve"> </w:t>
      </w:r>
      <w:r w:rsidRPr="008E2ACA">
        <w:rPr>
          <w:color w:val="000000" w:themeColor="text1"/>
        </w:rPr>
        <w:t>to,</w:t>
      </w:r>
      <w:r w:rsidRPr="008E2ACA">
        <w:rPr>
          <w:color w:val="000000" w:themeColor="text1"/>
          <w:spacing w:val="-8"/>
        </w:rPr>
        <w:t xml:space="preserve"> </w:t>
      </w:r>
      <w:r w:rsidRPr="008E2ACA">
        <w:rPr>
          <w:color w:val="000000" w:themeColor="text1"/>
        </w:rPr>
        <w:t>should</w:t>
      </w:r>
      <w:r w:rsidRPr="008E2ACA">
        <w:rPr>
          <w:color w:val="000000" w:themeColor="text1"/>
          <w:spacing w:val="-6"/>
        </w:rPr>
        <w:t xml:space="preserve"> </w:t>
      </w:r>
      <w:r w:rsidRPr="008E2ACA">
        <w:rPr>
          <w:color w:val="000000" w:themeColor="text1"/>
        </w:rPr>
        <w:t>be</w:t>
      </w:r>
      <w:r w:rsidRPr="008E2ACA">
        <w:rPr>
          <w:color w:val="000000" w:themeColor="text1"/>
          <w:spacing w:val="-6"/>
        </w:rPr>
        <w:t xml:space="preserve"> </w:t>
      </w:r>
      <w:r w:rsidRPr="008E2ACA">
        <w:rPr>
          <w:color w:val="000000" w:themeColor="text1"/>
        </w:rPr>
        <w:t>integrated</w:t>
      </w:r>
      <w:r w:rsidRPr="008E2ACA">
        <w:rPr>
          <w:color w:val="000000" w:themeColor="text1"/>
          <w:spacing w:val="-6"/>
        </w:rPr>
        <w:t xml:space="preserve"> </w:t>
      </w:r>
      <w:r w:rsidRPr="008E2ACA">
        <w:rPr>
          <w:color w:val="000000" w:themeColor="text1"/>
        </w:rPr>
        <w:t>into</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MASS</w:t>
      </w:r>
      <w:r w:rsidRPr="008E2ACA">
        <w:rPr>
          <w:color w:val="000000" w:themeColor="text1"/>
          <w:spacing w:val="-11"/>
        </w:rPr>
        <w:t xml:space="preserve"> </w:t>
      </w:r>
      <w:r w:rsidRPr="008E2ACA">
        <w:rPr>
          <w:color w:val="000000" w:themeColor="text1"/>
        </w:rPr>
        <w:t>operational</w:t>
      </w:r>
    </w:p>
    <w:p w14:paraId="4D5F381E" w14:textId="77777777" w:rsidR="00533097" w:rsidRPr="008E2ACA" w:rsidRDefault="00533097" w:rsidP="00533097">
      <w:pPr>
        <w:pStyle w:val="BodyText"/>
        <w:rPr>
          <w:color w:val="000000" w:themeColor="text1"/>
        </w:rPr>
      </w:pPr>
      <w:r w:rsidRPr="008E2ACA">
        <w:rPr>
          <w:color w:val="000000" w:themeColor="text1"/>
          <w:position w:val="-1"/>
        </w:rPr>
        <w:t>MMS.</w:t>
      </w:r>
    </w:p>
    <w:p w14:paraId="439A8658" w14:textId="77777777" w:rsidR="00533097" w:rsidRPr="00F24970" w:rsidRDefault="00533097" w:rsidP="00932EB2">
      <w:pPr>
        <w:pStyle w:val="BodyText"/>
      </w:pPr>
    </w:p>
    <w:p w14:paraId="5A89245E" w14:textId="77777777" w:rsidR="00CF6EC7" w:rsidRPr="00CF6EC7" w:rsidRDefault="00CF6EC7" w:rsidP="00CF6EC7">
      <w:pPr>
        <w:pStyle w:val="BodyText"/>
      </w:pPr>
    </w:p>
    <w:p w14:paraId="02BA0F2D" w14:textId="77777777" w:rsidR="009A706B" w:rsidRDefault="009A706B" w:rsidP="005A6F84">
      <w:pPr>
        <w:pStyle w:val="Heading2"/>
        <w:rPr>
          <w:caps w:val="0"/>
        </w:rPr>
      </w:pPr>
      <w:bookmarkStart w:id="103" w:name="_Toc111186840"/>
      <w:r>
        <w:rPr>
          <w:caps w:val="0"/>
        </w:rPr>
        <w:t>Portrayal of MASS</w:t>
      </w:r>
      <w:bookmarkEnd w:id="103"/>
    </w:p>
    <w:p w14:paraId="0D6C57F9" w14:textId="77777777" w:rsidR="00CF6EC7" w:rsidRDefault="00CF6EC7" w:rsidP="00CF6EC7">
      <w:pPr>
        <w:pStyle w:val="Heading2separationline"/>
      </w:pPr>
    </w:p>
    <w:p w14:paraId="6CA05199" w14:textId="77777777" w:rsidR="00EF1890" w:rsidRPr="008E2ACA" w:rsidRDefault="00EF1890" w:rsidP="00EF1890">
      <w:pPr>
        <w:pStyle w:val="BodyText"/>
      </w:pPr>
      <w:commentRangeStart w:id="104"/>
      <w:r w:rsidRPr="008E2ACA">
        <w:t xml:space="preserve">MASS needs </w:t>
      </w:r>
      <w:commentRangeEnd w:id="104"/>
      <w:r w:rsidR="00847A10">
        <w:rPr>
          <w:rStyle w:val="CommentReference"/>
        </w:rPr>
        <w:commentReference w:id="104"/>
      </w:r>
      <w:r w:rsidRPr="008E2ACA">
        <w:t xml:space="preserve">to be clearly defined and </w:t>
      </w:r>
      <w:commentRangeStart w:id="105"/>
      <w:commentRangeStart w:id="106"/>
      <w:r w:rsidRPr="008E2ACA">
        <w:t>possibly to be observed as such</w:t>
      </w:r>
      <w:commentRangeEnd w:id="105"/>
      <w:r w:rsidRPr="008E2ACA">
        <w:rPr>
          <w:rStyle w:val="CommentReference"/>
        </w:rPr>
        <w:commentReference w:id="105"/>
      </w:r>
      <w:commentRangeEnd w:id="106"/>
      <w:r>
        <w:rPr>
          <w:rStyle w:val="CommentReference"/>
        </w:rPr>
        <w:commentReference w:id="106"/>
      </w:r>
      <w:r w:rsidRPr="008E2ACA">
        <w:t xml:space="preserve">.  Other vessels should have the means for understanding the intention of a MASS manoeuvre.  </w:t>
      </w:r>
    </w:p>
    <w:p w14:paraId="5D675C0F" w14:textId="77777777" w:rsidR="00EF1890" w:rsidRPr="008E2ACA" w:rsidRDefault="00EF1890" w:rsidP="00EF1890">
      <w:pPr>
        <w:pStyle w:val="Heading3"/>
        <w:keepNext w:val="0"/>
        <w:keepLines w:val="0"/>
        <w:ind w:left="993" w:hanging="993"/>
      </w:pPr>
      <w:bookmarkStart w:id="107" w:name="_Toc98334459"/>
      <w:bookmarkStart w:id="108" w:name="_Toc111186841"/>
      <w:r w:rsidRPr="008E2ACA">
        <w:t xml:space="preserve">On ECDIS/radar/charts/ the ship itself </w:t>
      </w:r>
      <w:commentRangeStart w:id="109"/>
      <w:r w:rsidRPr="008E2ACA">
        <w:t>(lanterns, aka submarine)</w:t>
      </w:r>
      <w:commentRangeEnd w:id="109"/>
      <w:r w:rsidRPr="008E2ACA">
        <w:commentReference w:id="109"/>
      </w:r>
      <w:bookmarkEnd w:id="107"/>
      <w:bookmarkEnd w:id="108"/>
    </w:p>
    <w:p w14:paraId="6143807E" w14:textId="77777777" w:rsidR="00EF1890" w:rsidRPr="008E2ACA" w:rsidRDefault="00EF1890" w:rsidP="00EF1890">
      <w:pPr>
        <w:pStyle w:val="BodyText"/>
      </w:pPr>
      <w:r w:rsidRPr="008E2ACA">
        <w:rPr>
          <w:rFonts w:ascii="Calibri" w:hAnsi="Calibri" w:cs="Calibri"/>
        </w:rPr>
        <w:t xml:space="preserve">MASS will require updates in IMO, </w:t>
      </w:r>
      <w:bookmarkStart w:id="110" w:name="_Toc350169529"/>
      <w:bookmarkStart w:id="111" w:name="_Toc352771243"/>
      <w:bookmarkStart w:id="112" w:name="_Toc356482087"/>
      <w:bookmarkStart w:id="113" w:name="_Toc358287859"/>
      <w:bookmarkStart w:id="114" w:name="_Toc376426565"/>
      <w:bookmarkStart w:id="115" w:name="_Toc379892946"/>
      <w:bookmarkStart w:id="116" w:name="_Toc381974975"/>
      <w:r w:rsidRPr="008E2ACA">
        <w:rPr>
          <w:rFonts w:ascii="Calibri" w:hAnsi="Calibri" w:cs="Calibri"/>
        </w:rPr>
        <w:t xml:space="preserve">the </w:t>
      </w:r>
      <w:r w:rsidRPr="008E2ACA">
        <w:rPr>
          <w:rFonts w:ascii="Calibri" w:hAnsi="Calibri" w:cs="Calibri"/>
          <w:color w:val="000000"/>
        </w:rPr>
        <w:t>International Electrotechnical Commission (</w:t>
      </w:r>
      <w:bookmarkEnd w:id="110"/>
      <w:bookmarkEnd w:id="111"/>
      <w:bookmarkEnd w:id="112"/>
      <w:bookmarkEnd w:id="113"/>
      <w:bookmarkEnd w:id="114"/>
      <w:bookmarkEnd w:id="115"/>
      <w:bookmarkEnd w:id="116"/>
      <w:r w:rsidRPr="008E2ACA">
        <w:rPr>
          <w:rFonts w:ascii="Calibri" w:hAnsi="Calibri" w:cs="Calibri"/>
        </w:rPr>
        <w:t xml:space="preserve">IEC), the </w:t>
      </w:r>
      <w:r w:rsidRPr="008E2ACA">
        <w:rPr>
          <w:rFonts w:ascii="Calibri" w:hAnsi="Calibri" w:cs="Calibri"/>
          <w:color w:val="000000"/>
        </w:rPr>
        <w:t>International Telecommunications Union</w:t>
      </w:r>
      <w:r w:rsidRPr="008E2ACA">
        <w:rPr>
          <w:rFonts w:ascii="Calibri" w:hAnsi="Calibri" w:cs="Calibri"/>
        </w:rPr>
        <w:t xml:space="preserve"> (ITU) and the </w:t>
      </w:r>
      <w:bookmarkStart w:id="117" w:name="_Toc350169526"/>
      <w:r w:rsidRPr="008E2ACA">
        <w:rPr>
          <w:rFonts w:ascii="Calibri" w:hAnsi="Calibri" w:cs="Calibri"/>
          <w:color w:val="000000"/>
        </w:rPr>
        <w:t>International Hydrographic Organisation</w:t>
      </w:r>
      <w:bookmarkEnd w:id="117"/>
      <w:r w:rsidRPr="008E2ACA">
        <w:rPr>
          <w:rFonts w:ascii="Calibri" w:hAnsi="Calibri" w:cs="Calibri"/>
          <w:color w:val="000000"/>
        </w:rPr>
        <w:t xml:space="preserve"> (</w:t>
      </w:r>
      <w:r w:rsidRPr="008E2ACA">
        <w:rPr>
          <w:rFonts w:ascii="Calibri" w:hAnsi="Calibri" w:cs="Calibri"/>
        </w:rPr>
        <w:t>IHO)</w:t>
      </w:r>
      <w:r w:rsidRPr="008E2ACA">
        <w:t xml:space="preserve"> standards for displaying vessel information on radar/Electronic Chart Display and Information System (ECDIS) and designated symbols/ship codes</w:t>
      </w:r>
      <w:r>
        <w:t>/signals/lanterns</w:t>
      </w:r>
      <w:r w:rsidRPr="008E2ACA">
        <w:t xml:space="preserve"> must be </w:t>
      </w:r>
      <w:commentRangeStart w:id="118"/>
      <w:r w:rsidRPr="008E2ACA">
        <w:t>developed</w:t>
      </w:r>
      <w:commentRangeEnd w:id="118"/>
      <w:r w:rsidRPr="008E2ACA">
        <w:rPr>
          <w:rStyle w:val="CommentReference"/>
        </w:rPr>
        <w:commentReference w:id="118"/>
      </w:r>
      <w:r w:rsidRPr="008E2ACA">
        <w:t xml:space="preserve">. </w:t>
      </w:r>
    </w:p>
    <w:p w14:paraId="75A541D4" w14:textId="77777777" w:rsidR="00EF1890" w:rsidRPr="008E2ACA" w:rsidRDefault="00EF1890" w:rsidP="00EF1890">
      <w:pPr>
        <w:pStyle w:val="BodyText"/>
      </w:pPr>
      <w:r w:rsidRPr="008E2ACA">
        <w:t>For other vessels only observing the MASS visually, means for identification MASS status</w:t>
      </w:r>
      <w:r>
        <w:t>, including the level of autonomy,</w:t>
      </w:r>
      <w:r w:rsidRPr="008E2ACA">
        <w:t xml:space="preserve"> should be available.  This might require signalling equipment/lanterns aligned with other International Regulations for Preventing Collisions at Sea (COLREG) signals, or additional signals that might be developed.  Particular consideration should be given to MASS when navigating in areas with a mix of traffic, MASS and non-MASS vessels, including smaller crafts/non-SOLAS ships.</w:t>
      </w:r>
    </w:p>
    <w:p w14:paraId="5FDB5CF9" w14:textId="77777777" w:rsidR="00EF1890" w:rsidRPr="008E2ACA" w:rsidRDefault="00EF1890" w:rsidP="00EF1890">
      <w:pPr>
        <w:pStyle w:val="Heading3"/>
        <w:keepNext w:val="0"/>
        <w:keepLines w:val="0"/>
        <w:ind w:left="993" w:hanging="993"/>
      </w:pPr>
      <w:bookmarkStart w:id="119" w:name="_Toc98334460"/>
      <w:bookmarkStart w:id="120" w:name="_Toc111186842"/>
      <w:r w:rsidRPr="008E2ACA">
        <w:t>Designated routes on charts</w:t>
      </w:r>
      <w:bookmarkEnd w:id="119"/>
      <w:bookmarkEnd w:id="120"/>
    </w:p>
    <w:p w14:paraId="7D8A9924" w14:textId="77777777" w:rsidR="00EF1890" w:rsidRDefault="00EF1890" w:rsidP="00EF1890">
      <w:pPr>
        <w:pStyle w:val="BodyText"/>
      </w:pPr>
      <w:r>
        <w:t xml:space="preserve">Should MASS vessels be treated differently than normal </w:t>
      </w:r>
      <w:commentRangeStart w:id="121"/>
      <w:r>
        <w:t>vessels</w:t>
      </w:r>
      <w:commentRangeEnd w:id="121"/>
      <w:r>
        <w:rPr>
          <w:rStyle w:val="CommentReference"/>
        </w:rPr>
        <w:commentReference w:id="121"/>
      </w:r>
      <w:r>
        <w:t xml:space="preserve">?  </w:t>
      </w:r>
    </w:p>
    <w:p w14:paraId="4921EE5E" w14:textId="77777777" w:rsidR="00EF1890" w:rsidRDefault="00EF1890" w:rsidP="00EF1890">
      <w:pPr>
        <w:pStyle w:val="BodyText"/>
      </w:pPr>
      <w:r>
        <w:t>In some congested waters it may not be possible to designate special routes for MASS vessels.</w:t>
      </w:r>
    </w:p>
    <w:p w14:paraId="35C26264" w14:textId="77777777" w:rsidR="00EF1890" w:rsidRDefault="00EF1890" w:rsidP="00EF1890">
      <w:pPr>
        <w:pStyle w:val="BodyText"/>
      </w:pPr>
      <w:r w:rsidRPr="00CE0282">
        <w:rPr>
          <w:highlight w:val="yellow"/>
        </w:rPr>
        <w:t>???</w:t>
      </w:r>
    </w:p>
    <w:p w14:paraId="77D01C64" w14:textId="77777777" w:rsidR="00CF6EC7" w:rsidRPr="00CF6EC7" w:rsidRDefault="00CF6EC7" w:rsidP="00CF6EC7">
      <w:pPr>
        <w:pStyle w:val="BodyText"/>
      </w:pPr>
    </w:p>
    <w:p w14:paraId="5CB0FD54" w14:textId="77777777" w:rsidR="00CF6EC7" w:rsidRPr="00CF6EC7" w:rsidRDefault="00CF6EC7" w:rsidP="00CF6EC7">
      <w:pPr>
        <w:pStyle w:val="BodyText"/>
      </w:pPr>
    </w:p>
    <w:p w14:paraId="453E0344" w14:textId="72614C27" w:rsidR="00CD6859" w:rsidRDefault="008E05E5" w:rsidP="00CD6859">
      <w:pPr>
        <w:pStyle w:val="Heading3"/>
        <w:rPr>
          <w:caps/>
        </w:rPr>
      </w:pPr>
      <w:bookmarkStart w:id="122" w:name="_Toc111186843"/>
      <w:r>
        <w:rPr>
          <w:caps/>
        </w:rPr>
        <w:t>MASS developments in IHO</w:t>
      </w:r>
      <w:bookmarkEnd w:id="122"/>
    </w:p>
    <w:p w14:paraId="23B5ECF0" w14:textId="77777777" w:rsidR="008E05E5" w:rsidRDefault="008E05E5" w:rsidP="008E05E5">
      <w:pPr>
        <w:rPr>
          <w:caps/>
        </w:rPr>
      </w:pPr>
    </w:p>
    <w:p w14:paraId="58F0DED3" w14:textId="77777777" w:rsidR="008E05E5" w:rsidRDefault="008E05E5" w:rsidP="008E05E5">
      <w:pPr>
        <w:rPr>
          <w:caps/>
        </w:rPr>
      </w:pPr>
    </w:p>
    <w:p w14:paraId="36E4F3F6" w14:textId="4F2B252D" w:rsidR="009A706B" w:rsidRDefault="009A706B" w:rsidP="005A6F84">
      <w:pPr>
        <w:pStyle w:val="Heading2"/>
        <w:rPr>
          <w:caps w:val="0"/>
        </w:rPr>
      </w:pPr>
      <w:bookmarkStart w:id="123" w:name="_Toc111186844"/>
      <w:r>
        <w:rPr>
          <w:caps w:val="0"/>
        </w:rPr>
        <w:t>Situational Awareness</w:t>
      </w:r>
      <w:bookmarkEnd w:id="123"/>
    </w:p>
    <w:p w14:paraId="17343286" w14:textId="77777777" w:rsidR="00CF6EC7" w:rsidRDefault="00CF6EC7" w:rsidP="00CF6EC7">
      <w:pPr>
        <w:pStyle w:val="Heading2separationline"/>
      </w:pPr>
    </w:p>
    <w:p w14:paraId="6C48A9F4" w14:textId="77777777" w:rsidR="001C39B7" w:rsidRPr="008E2ACA" w:rsidRDefault="001C39B7" w:rsidP="001C39B7">
      <w:pPr>
        <w:pStyle w:val="BodyText"/>
      </w:pPr>
      <w:commentRangeStart w:id="124"/>
      <w:r w:rsidRPr="008E2ACA">
        <w:t xml:space="preserve">A situational </w:t>
      </w:r>
      <w:commentRangeEnd w:id="124"/>
      <w:r>
        <w:rPr>
          <w:rStyle w:val="CommentReference"/>
        </w:rPr>
        <w:commentReference w:id="124"/>
      </w:r>
      <w:r w:rsidRPr="008E2ACA">
        <w:t>awareness and control system for a MASS can include the onboard sensors and offboard information sources (audio and visual), communications links and control logic that allow the MASS to operate safely.</w:t>
      </w:r>
    </w:p>
    <w:p w14:paraId="3AACD83F" w14:textId="77777777" w:rsidR="001C39B7" w:rsidRPr="008E2ACA" w:rsidRDefault="001C39B7" w:rsidP="001C39B7">
      <w:pPr>
        <w:pStyle w:val="BodyText"/>
      </w:pPr>
      <w:r w:rsidRPr="008E2ACA">
        <w:t>The goal of Situational Awareness and Control is to ensure that the MASS, and RCC when appropriate, have sufficient information, interpretation and control of its position and systems, to enable it to be as safe as a manned counterpart operating in similar circumstances.  Any decision making that impacts safety and is performed by the MASS (i.e. independent of a human operator) should have been adequately demonstrated to be commensurate with that which a competent seafarer would correctly perform in the same circumstances.</w:t>
      </w:r>
    </w:p>
    <w:p w14:paraId="13F0C43A" w14:textId="77777777" w:rsidR="001C39B7" w:rsidRPr="008E2ACA" w:rsidRDefault="001C39B7" w:rsidP="001C39B7">
      <w:pPr>
        <w:pStyle w:val="BodyText"/>
      </w:pPr>
      <w:r w:rsidRPr="008E2ACA">
        <w:t>It may be necessary to exert command and control over the MASS, in order to ensure its safe operation.  In the case of a propelled and steered craft, this includes the ability to direct the MASS along a safe route at a safe speed.  It also includes the ability to ensure that on-board systems are deployed in a safe manner, e.g. switching off or diminishing high power transmissions when they could cause harm to vulnerable systems or personnel nearby.</w:t>
      </w:r>
    </w:p>
    <w:p w14:paraId="16A4A8A9" w14:textId="77777777" w:rsidR="001C39B7" w:rsidRPr="008E2ACA" w:rsidRDefault="001C39B7" w:rsidP="001C39B7">
      <w:pPr>
        <w:pStyle w:val="BodyText"/>
      </w:pPr>
      <w:r w:rsidRPr="008E2ACA">
        <w:t xml:space="preserve">Operators, including RCC operators </w:t>
      </w:r>
      <w:r>
        <w:t>should</w:t>
      </w:r>
      <w:r w:rsidRPr="008E2ACA">
        <w:t xml:space="preserve"> be provided with adequate access, information and instructions for the safe operation and maintenance of the control system. </w:t>
      </w:r>
    </w:p>
    <w:p w14:paraId="45E708BA" w14:textId="77777777" w:rsidR="001C39B7" w:rsidRPr="008E2ACA" w:rsidRDefault="001C39B7" w:rsidP="001C39B7">
      <w:pPr>
        <w:pStyle w:val="BodyText"/>
      </w:pPr>
      <w:r w:rsidRPr="008E2ACA">
        <w:t xml:space="preserve">External sensors may be fitted to sense and/or measure the environment, surroundings, navigational data, and other platforms and systems, which may include, but not be limited to, the following: </w:t>
      </w:r>
    </w:p>
    <w:p w14:paraId="4B469D4A" w14:textId="77777777" w:rsidR="001C39B7" w:rsidRPr="008E2ACA" w:rsidRDefault="001C39B7" w:rsidP="001C39B7">
      <w:pPr>
        <w:pStyle w:val="BodyText"/>
        <w:numPr>
          <w:ilvl w:val="0"/>
          <w:numId w:val="97"/>
        </w:numPr>
        <w:ind w:left="426" w:hanging="426"/>
      </w:pPr>
      <w:r w:rsidRPr="008E2ACA">
        <w:t xml:space="preserve">Global Navigation Satellite System (GNSS) (Lat/Long), with position integrity provided by Satellite Based Augmentation Systems (SBAS) and/or terrestrial Directional GNSS (DGNSS) beacons. </w:t>
      </w:r>
    </w:p>
    <w:p w14:paraId="6F0CF1ED" w14:textId="77777777" w:rsidR="001C39B7" w:rsidRPr="008E2ACA" w:rsidRDefault="001C39B7" w:rsidP="001C39B7">
      <w:pPr>
        <w:pStyle w:val="BodyText"/>
        <w:ind w:left="426"/>
      </w:pPr>
      <w:r w:rsidRPr="008E2ACA">
        <w:t xml:space="preserve">GNSS and, in particular, the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both to a country and the shipping industry at large, hence the need for, especially for MASS, the inclusion of a complementary backup system for resilience against GNSS interference, jamming and spoofing; </w:t>
      </w:r>
    </w:p>
    <w:p w14:paraId="5EAA0D54" w14:textId="77777777" w:rsidR="001C39B7" w:rsidRPr="008E2ACA" w:rsidRDefault="001C39B7" w:rsidP="001C39B7">
      <w:pPr>
        <w:pStyle w:val="BodyText"/>
        <w:numPr>
          <w:ilvl w:val="0"/>
          <w:numId w:val="97"/>
        </w:numPr>
        <w:ind w:left="426" w:hanging="426"/>
      </w:pPr>
      <w:r w:rsidRPr="008E2ACA">
        <w:t xml:space="preserve">Heading (may be considered essential, unless operated at a range of less than 300m from a manned ground control station within Line of Site (LOS) and capable of commanding Emergency Stop); </w:t>
      </w:r>
    </w:p>
    <w:p w14:paraId="3CCE2FA6" w14:textId="77777777" w:rsidR="001C39B7" w:rsidRPr="008E2ACA" w:rsidRDefault="001C39B7" w:rsidP="001C39B7">
      <w:pPr>
        <w:pStyle w:val="BodyText"/>
        <w:numPr>
          <w:ilvl w:val="0"/>
          <w:numId w:val="97"/>
        </w:numPr>
        <w:ind w:left="426" w:hanging="426"/>
      </w:pPr>
      <w:r w:rsidRPr="008E2ACA">
        <w:t xml:space="preserve">Sea state (may be measured using pitch and roll sensors); </w:t>
      </w:r>
    </w:p>
    <w:p w14:paraId="4D06CEDE" w14:textId="77777777" w:rsidR="001C39B7" w:rsidRPr="008E2ACA" w:rsidRDefault="001C39B7" w:rsidP="001C39B7">
      <w:pPr>
        <w:pStyle w:val="BodyText"/>
        <w:numPr>
          <w:ilvl w:val="0"/>
          <w:numId w:val="97"/>
        </w:numPr>
        <w:ind w:left="426" w:hanging="426"/>
      </w:pPr>
      <w:r w:rsidRPr="008E2ACA">
        <w:t xml:space="preserve">Wind speed and direction; </w:t>
      </w:r>
    </w:p>
    <w:p w14:paraId="193AF324" w14:textId="77777777" w:rsidR="001C39B7" w:rsidRPr="008E2ACA" w:rsidRDefault="001C39B7" w:rsidP="001C39B7">
      <w:pPr>
        <w:pStyle w:val="BodyText"/>
        <w:numPr>
          <w:ilvl w:val="0"/>
          <w:numId w:val="97"/>
        </w:numPr>
        <w:ind w:left="426" w:hanging="426"/>
      </w:pPr>
      <w:r w:rsidRPr="008E2ACA">
        <w:t xml:space="preserve">Depth below keel; </w:t>
      </w:r>
    </w:p>
    <w:p w14:paraId="058E736A" w14:textId="77777777" w:rsidR="001C39B7" w:rsidRPr="008E2ACA" w:rsidRDefault="001C39B7" w:rsidP="001C39B7">
      <w:pPr>
        <w:pStyle w:val="BodyText"/>
        <w:numPr>
          <w:ilvl w:val="0"/>
          <w:numId w:val="97"/>
        </w:numPr>
        <w:ind w:left="426" w:hanging="426"/>
      </w:pPr>
      <w:r w:rsidRPr="008E2ACA">
        <w:t xml:space="preserve">Radar targets, and automatic target tracking; </w:t>
      </w:r>
    </w:p>
    <w:p w14:paraId="44EE59FD" w14:textId="77777777" w:rsidR="001C39B7" w:rsidRPr="008E2ACA" w:rsidRDefault="001C39B7" w:rsidP="001C39B7">
      <w:pPr>
        <w:pStyle w:val="BodyText"/>
        <w:numPr>
          <w:ilvl w:val="0"/>
          <w:numId w:val="97"/>
        </w:numPr>
        <w:ind w:left="426" w:hanging="426"/>
      </w:pPr>
      <w:r w:rsidRPr="008E2ACA">
        <w:t xml:space="preserve">Sound signals; </w:t>
      </w:r>
    </w:p>
    <w:p w14:paraId="06FF0665" w14:textId="77777777" w:rsidR="001C39B7" w:rsidRPr="008E2ACA" w:rsidRDefault="001C39B7" w:rsidP="001C39B7">
      <w:pPr>
        <w:pStyle w:val="BodyText"/>
        <w:numPr>
          <w:ilvl w:val="0"/>
          <w:numId w:val="97"/>
        </w:numPr>
        <w:ind w:left="426" w:hanging="426"/>
      </w:pPr>
      <w:r w:rsidRPr="008E2ACA">
        <w:t xml:space="preserve">Visual signals, such as shapes, carried by other vessels or navigational marks; </w:t>
      </w:r>
    </w:p>
    <w:p w14:paraId="00A50F1C" w14:textId="77777777" w:rsidR="001C39B7" w:rsidRPr="008E2ACA" w:rsidRDefault="001C39B7" w:rsidP="001C39B7">
      <w:pPr>
        <w:pStyle w:val="BodyText"/>
        <w:numPr>
          <w:ilvl w:val="0"/>
          <w:numId w:val="97"/>
        </w:numPr>
        <w:ind w:left="426" w:hanging="426"/>
      </w:pPr>
      <w:r w:rsidRPr="008E2ACA">
        <w:t xml:space="preserve">VHF capability to receive and transmit messages; </w:t>
      </w:r>
    </w:p>
    <w:p w14:paraId="57416469" w14:textId="77777777" w:rsidR="001C39B7" w:rsidRPr="008E2ACA" w:rsidRDefault="001C39B7" w:rsidP="001C39B7">
      <w:pPr>
        <w:pStyle w:val="BodyText"/>
        <w:numPr>
          <w:ilvl w:val="0"/>
          <w:numId w:val="97"/>
        </w:numPr>
        <w:ind w:left="426" w:hanging="426"/>
      </w:pPr>
      <w:r w:rsidRPr="008E2ACA">
        <w:t>Relatively small floating objects that may reasonably be expected to be found in the area of operation.</w:t>
      </w:r>
    </w:p>
    <w:p w14:paraId="02B5F5AD" w14:textId="77777777" w:rsidR="001C39B7" w:rsidRPr="008E2ACA" w:rsidRDefault="001C39B7" w:rsidP="001C39B7">
      <w:pPr>
        <w:pStyle w:val="BodyText"/>
        <w:rPr>
          <w:rFonts w:cstheme="minorHAnsi"/>
          <w:color w:val="000000" w:themeColor="text1"/>
        </w:rPr>
      </w:pPr>
      <w:r w:rsidRPr="008E2ACA">
        <w:rPr>
          <w:rFonts w:cstheme="minorHAnsi"/>
          <w:color w:val="000000" w:themeColor="text1"/>
        </w:rPr>
        <w:lastRenderedPageBreak/>
        <w:t xml:space="preserve">Third party data feeds, including Notices to Mariners and other bulletins, may also be required, subject to their limitations, including: </w:t>
      </w:r>
    </w:p>
    <w:p w14:paraId="199EB183" w14:textId="77777777" w:rsidR="001C39B7" w:rsidRPr="008E2ACA" w:rsidRDefault="001C39B7" w:rsidP="001C39B7">
      <w:pPr>
        <w:pStyle w:val="BodyText"/>
        <w:numPr>
          <w:ilvl w:val="0"/>
          <w:numId w:val="97"/>
        </w:numPr>
        <w:ind w:left="426" w:hanging="426"/>
      </w:pPr>
      <w:r w:rsidRPr="008E2ACA">
        <w:t xml:space="preserve">AIS data </w:t>
      </w:r>
    </w:p>
    <w:p w14:paraId="780CA2E4" w14:textId="77777777" w:rsidR="001C39B7" w:rsidRPr="008E2ACA" w:rsidRDefault="001C39B7" w:rsidP="001C39B7">
      <w:pPr>
        <w:pStyle w:val="BodyText"/>
        <w:numPr>
          <w:ilvl w:val="0"/>
          <w:numId w:val="97"/>
        </w:numPr>
        <w:ind w:left="426" w:hanging="426"/>
      </w:pPr>
      <w:r w:rsidRPr="008E2ACA">
        <w:t xml:space="preserve">Weather forecast data </w:t>
      </w:r>
    </w:p>
    <w:p w14:paraId="17D1ED6E" w14:textId="77777777" w:rsidR="001C39B7" w:rsidRPr="008E2ACA" w:rsidRDefault="001C39B7" w:rsidP="001C39B7">
      <w:pPr>
        <w:pStyle w:val="BodyText"/>
        <w:numPr>
          <w:ilvl w:val="0"/>
          <w:numId w:val="97"/>
        </w:numPr>
        <w:ind w:left="426" w:hanging="426"/>
      </w:pPr>
      <w:r w:rsidRPr="008E2ACA">
        <w:t xml:space="preserve">Tidal almanac data. </w:t>
      </w:r>
    </w:p>
    <w:p w14:paraId="6B8E5E50" w14:textId="77777777" w:rsidR="001C39B7" w:rsidRPr="008E2ACA" w:rsidRDefault="001C39B7" w:rsidP="001C39B7">
      <w:pPr>
        <w:pStyle w:val="BodyText"/>
        <w:numPr>
          <w:ilvl w:val="0"/>
          <w:numId w:val="97"/>
        </w:numPr>
        <w:ind w:left="426" w:hanging="426"/>
      </w:pPr>
      <w:r w:rsidRPr="008E2ACA">
        <w:t xml:space="preserve">ENCs </w:t>
      </w:r>
    </w:p>
    <w:p w14:paraId="4FC51C98" w14:textId="77777777" w:rsidR="001C39B7" w:rsidRPr="008E2ACA" w:rsidRDefault="001C39B7" w:rsidP="001C39B7">
      <w:pPr>
        <w:pStyle w:val="BodyText"/>
        <w:numPr>
          <w:ilvl w:val="0"/>
          <w:numId w:val="97"/>
        </w:numPr>
        <w:ind w:left="426" w:hanging="426"/>
      </w:pPr>
      <w:r w:rsidRPr="008E2ACA">
        <w:t xml:space="preserve">High resolution bathymetry </w:t>
      </w:r>
    </w:p>
    <w:p w14:paraId="57E6E509" w14:textId="77777777" w:rsidR="001C39B7" w:rsidRPr="008E2ACA" w:rsidRDefault="001C39B7" w:rsidP="001C39B7">
      <w:pPr>
        <w:pStyle w:val="BodyText"/>
        <w:numPr>
          <w:ilvl w:val="0"/>
          <w:numId w:val="97"/>
        </w:numPr>
        <w:ind w:left="426" w:hanging="426"/>
      </w:pPr>
      <w:r w:rsidRPr="008E2ACA">
        <w:t xml:space="preserve">Environmental Protected Areas </w:t>
      </w:r>
    </w:p>
    <w:p w14:paraId="4FED60BC" w14:textId="77777777" w:rsidR="001C39B7" w:rsidRPr="008E2ACA" w:rsidRDefault="001C39B7" w:rsidP="001C39B7">
      <w:pPr>
        <w:pStyle w:val="BodyText"/>
        <w:numPr>
          <w:ilvl w:val="0"/>
          <w:numId w:val="97"/>
        </w:numPr>
        <w:ind w:left="426" w:hanging="426"/>
      </w:pPr>
      <w:r w:rsidRPr="008E2ACA">
        <w:t xml:space="preserve">Wrecks </w:t>
      </w:r>
    </w:p>
    <w:p w14:paraId="60A4FDA9" w14:textId="77777777" w:rsidR="001C39B7" w:rsidRPr="008E2ACA" w:rsidRDefault="001C39B7" w:rsidP="001C39B7">
      <w:pPr>
        <w:pStyle w:val="BodyText"/>
        <w:numPr>
          <w:ilvl w:val="0"/>
          <w:numId w:val="97"/>
        </w:numPr>
        <w:ind w:left="426" w:hanging="426"/>
      </w:pPr>
      <w:r w:rsidRPr="008E2ACA">
        <w:t xml:space="preserve">Cables </w:t>
      </w:r>
    </w:p>
    <w:p w14:paraId="34A435C8" w14:textId="77777777" w:rsidR="001C39B7" w:rsidRPr="008E2ACA" w:rsidRDefault="001C39B7" w:rsidP="001C39B7">
      <w:pPr>
        <w:pStyle w:val="BodyText"/>
        <w:numPr>
          <w:ilvl w:val="0"/>
          <w:numId w:val="97"/>
        </w:numPr>
        <w:ind w:left="426" w:hanging="426"/>
      </w:pPr>
      <w:r w:rsidRPr="008E2ACA">
        <w:t xml:space="preserve">Anchorage areas </w:t>
      </w:r>
    </w:p>
    <w:p w14:paraId="1D88B4F8" w14:textId="77777777" w:rsidR="00CF6EC7" w:rsidRPr="00CF6EC7" w:rsidRDefault="00CF6EC7" w:rsidP="00CF6EC7">
      <w:pPr>
        <w:pStyle w:val="BodyText"/>
      </w:pPr>
    </w:p>
    <w:p w14:paraId="6224873D" w14:textId="2DE5D453" w:rsidR="00B767FC" w:rsidRDefault="00B767FC" w:rsidP="00B767FC">
      <w:pPr>
        <w:pStyle w:val="Heading3"/>
        <w:rPr>
          <w:caps/>
        </w:rPr>
      </w:pPr>
      <w:bookmarkStart w:id="125" w:name="_Toc111186845"/>
      <w:r>
        <w:rPr>
          <w:caps/>
        </w:rPr>
        <w:t xml:space="preserve">Resilience </w:t>
      </w:r>
      <w:commentRangeStart w:id="126"/>
      <w:r>
        <w:rPr>
          <w:caps/>
        </w:rPr>
        <w:t>of position</w:t>
      </w:r>
      <w:bookmarkEnd w:id="125"/>
      <w:commentRangeEnd w:id="126"/>
      <w:r w:rsidR="005F5901">
        <w:rPr>
          <w:rStyle w:val="CommentReference"/>
          <w:rFonts w:asciiTheme="minorHAnsi" w:eastAsiaTheme="minorHAnsi" w:hAnsiTheme="minorHAnsi" w:cstheme="minorBidi"/>
          <w:b w:val="0"/>
          <w:bCs w:val="0"/>
          <w:smallCaps w:val="0"/>
          <w:color w:val="auto"/>
        </w:rPr>
        <w:commentReference w:id="126"/>
      </w:r>
    </w:p>
    <w:p w14:paraId="7F52B2FF" w14:textId="77777777" w:rsidR="00CF6EC7" w:rsidRDefault="00CF6EC7" w:rsidP="00CF6EC7">
      <w:pPr>
        <w:pStyle w:val="BodyText"/>
      </w:pPr>
    </w:p>
    <w:p w14:paraId="57FCB397" w14:textId="77777777" w:rsidR="003D69B4" w:rsidRPr="008E2ACA" w:rsidRDefault="003D69B4" w:rsidP="003D69B4">
      <w:pPr>
        <w:pStyle w:val="BodyText"/>
      </w:pPr>
      <w:commentRangeStart w:id="127"/>
      <w:r w:rsidRPr="008E2ACA">
        <w:t xml:space="preserve">A navigation </w:t>
      </w:r>
      <w:commentRangeEnd w:id="127"/>
      <w:r>
        <w:rPr>
          <w:rStyle w:val="CommentReference"/>
        </w:rPr>
        <w:commentReference w:id="127"/>
      </w:r>
      <w:r w:rsidRPr="008E2ACA">
        <w:t xml:space="preserve">system must be able to provide continuity of service; that is the determination of a vessel’s position, to an acceptable level of accuracy in all circumstances which may be encountered during the vessel’s intended operations. </w:t>
      </w:r>
    </w:p>
    <w:p w14:paraId="148281FF" w14:textId="77777777" w:rsidR="003D69B4" w:rsidRPr="008E2ACA" w:rsidRDefault="003D69B4" w:rsidP="003D69B4">
      <w:pPr>
        <w:pStyle w:val="BodyText"/>
      </w:pPr>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6DC1DAD1" w14:textId="77777777" w:rsidR="003D69B4" w:rsidRPr="008E2ACA" w:rsidRDefault="003D69B4" w:rsidP="003D69B4">
      <w:pPr>
        <w:pStyle w:val="BodyText"/>
      </w:pPr>
      <w:r w:rsidRPr="008E2ACA">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40F47332" w14:textId="77777777" w:rsidR="003D69B4" w:rsidRPr="008E2ACA" w:rsidRDefault="003D69B4" w:rsidP="003D69B4">
      <w:pPr>
        <w:pStyle w:val="BodyText"/>
      </w:pPr>
      <w:r w:rsidRPr="008E2ACA">
        <w:t xml:space="preserve">In more complex systems, the use of Inertial Navigation Systems (INS) to bridge the gap between disruptions and outages may be of benefit. </w:t>
      </w:r>
    </w:p>
    <w:p w14:paraId="7CF414F6" w14:textId="77777777" w:rsidR="003D69B4" w:rsidRPr="008E2ACA" w:rsidRDefault="003D69B4" w:rsidP="003D69B4">
      <w:pPr>
        <w:pStyle w:val="BodyText"/>
      </w:pPr>
      <w:r w:rsidRPr="008E2ACA">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3AD50C5E" w14:textId="77777777" w:rsidR="003D69B4" w:rsidRPr="008E2ACA" w:rsidRDefault="003D69B4" w:rsidP="003D69B4">
      <w:pPr>
        <w:pStyle w:val="BodyText"/>
      </w:pPr>
      <w:r w:rsidRPr="008E2ACA">
        <w:t xml:space="preserve">Resilience of position finding should be addressed by conducting a Position, Navigation and Timing Risk Assessment. The factors considered should include, but are not limited to: </w:t>
      </w:r>
    </w:p>
    <w:p w14:paraId="1A483450"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Required navigation accuracy during each stage of the vessels intended operations; </w:t>
      </w:r>
    </w:p>
    <w:p w14:paraId="5F0BA373"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quality of navigation products, services or data supporting the generation of position finding, and the avoidance of grounding (for example the quality of survey data); </w:t>
      </w:r>
    </w:p>
    <w:p w14:paraId="5C8A4A11"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sources of position and time which are likely to be available during each stage of the vessels intended operations and their projected accuracies; </w:t>
      </w:r>
    </w:p>
    <w:p w14:paraId="40485F78"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lastRenderedPageBreak/>
        <w:t xml:space="preserve">The identification of the most appropriate Primary, Tertiary and Backup sources of position finding during each stage of the vessel’s intended operations, noting that these may change; </w:t>
      </w:r>
    </w:p>
    <w:p w14:paraId="33834AA6"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impact on the accuracy of navigation resulting from the loss of either Primary, Tertiary or Backup sources of position during each stage of the vessel’s intended operations; </w:t>
      </w:r>
    </w:p>
    <w:p w14:paraId="4ED383CB"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method by which the degradation, denial or loss of an intended Primary, Tertiary or Backup source of position finding will be detected during each stage of the vessel’s intended operations; </w:t>
      </w:r>
    </w:p>
    <w:p w14:paraId="2373D325"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39226104" w14:textId="77777777" w:rsidR="00AD4938" w:rsidRDefault="00AD4938" w:rsidP="00CF6EC7">
      <w:pPr>
        <w:pStyle w:val="BodyText"/>
      </w:pPr>
    </w:p>
    <w:p w14:paraId="4A932C79" w14:textId="77777777" w:rsidR="00CF6EC7" w:rsidRPr="00CF6EC7" w:rsidRDefault="00CF6EC7" w:rsidP="00CF6EC7">
      <w:pPr>
        <w:pStyle w:val="BodyText"/>
      </w:pPr>
    </w:p>
    <w:p w14:paraId="40234067" w14:textId="7B325568" w:rsidR="00B767FC" w:rsidRDefault="00B767FC" w:rsidP="00B767FC">
      <w:pPr>
        <w:pStyle w:val="Heading3"/>
        <w:rPr>
          <w:caps/>
        </w:rPr>
      </w:pPr>
      <w:bookmarkStart w:id="128" w:name="_Toc111186846"/>
      <w:r>
        <w:rPr>
          <w:caps/>
        </w:rPr>
        <w:t>Data interpretation</w:t>
      </w:r>
      <w:bookmarkEnd w:id="128"/>
    </w:p>
    <w:p w14:paraId="12166C7B" w14:textId="2058B039" w:rsidR="00CF6EC7" w:rsidRDefault="00BC5062" w:rsidP="00CF6EC7">
      <w:pPr>
        <w:pStyle w:val="BodyText"/>
      </w:pPr>
      <w:r>
        <w:t>[revise to focus on IALA specific aspects?]</w:t>
      </w:r>
    </w:p>
    <w:p w14:paraId="7577B76C" w14:textId="77777777" w:rsidR="00D512ED" w:rsidRPr="003E7190" w:rsidRDefault="00D512ED" w:rsidP="00D512ED">
      <w:pPr>
        <w:pStyle w:val="BodyText"/>
        <w:rPr>
          <w:rFonts w:cstheme="minorHAnsi"/>
        </w:rPr>
      </w:pPr>
      <w:commentRangeStart w:id="129"/>
      <w:r w:rsidRPr="003E7190">
        <w:rPr>
          <w:rFonts w:cstheme="minorHAnsi"/>
        </w:rPr>
        <w:t xml:space="preserve">The MASS </w:t>
      </w:r>
      <w:commentRangeEnd w:id="129"/>
      <w:r>
        <w:rPr>
          <w:rStyle w:val="CommentReference"/>
        </w:rPr>
        <w:commentReference w:id="129"/>
      </w:r>
      <w:r w:rsidRPr="003E7190">
        <w:rPr>
          <w:rFonts w:cstheme="minorHAnsi"/>
        </w:rPr>
        <w:t xml:space="preserve">should have at least one of the following: </w:t>
      </w:r>
    </w:p>
    <w:p w14:paraId="0CC4B17C" w14:textId="77777777" w:rsidR="00D512ED" w:rsidRPr="003E7190" w:rsidRDefault="00D512ED" w:rsidP="00D512ED">
      <w:pPr>
        <w:pStyle w:val="BodyText"/>
        <w:numPr>
          <w:ilvl w:val="0"/>
          <w:numId w:val="86"/>
        </w:numPr>
        <w:ind w:left="426" w:hanging="426"/>
        <w:rPr>
          <w:rStyle w:val="BodyTextChar"/>
          <w:rFonts w:eastAsiaTheme="minorEastAsia" w:cstheme="minorHAnsi"/>
          <w:lang w:eastAsia="en-GB"/>
        </w:rPr>
      </w:pPr>
      <w:r w:rsidRPr="003E7190">
        <w:rPr>
          <w:rStyle w:val="BodyTextChar"/>
          <w:rFonts w:eastAsiaTheme="minorEastAsia" w:cstheme="minorHAnsi"/>
          <w:lang w:eastAsia="en-GB"/>
        </w:rPr>
        <w:t xml:space="preserve">The ability to interpret sensor data on board in a timely manner with regard to its impact on MASS safety and performance and to execute its responsibilities in accordance with COLREG and international law; </w:t>
      </w:r>
    </w:p>
    <w:p w14:paraId="70D99046" w14:textId="77777777" w:rsidR="00D512ED" w:rsidRPr="003E7190" w:rsidRDefault="00D512ED" w:rsidP="00D512ED">
      <w:pPr>
        <w:pStyle w:val="BodyText"/>
        <w:numPr>
          <w:ilvl w:val="0"/>
          <w:numId w:val="86"/>
        </w:numPr>
        <w:ind w:left="426" w:hanging="426"/>
        <w:rPr>
          <w:rFonts w:cstheme="minorHAnsi"/>
        </w:rPr>
      </w:pPr>
      <w:r w:rsidRPr="003E7190">
        <w:rPr>
          <w:rStyle w:val="BodyTextChar"/>
          <w:rFonts w:cstheme="minorHAnsi"/>
        </w:rPr>
        <w:t>The ability to transmit sensor data in a timely manner to an off-board system or human operator who can interpret the data with regard to its impact on MASS safety and performance; and to receive appropriate commands in response, in a timely manner</w:t>
      </w:r>
      <w:r w:rsidRPr="003E7190">
        <w:rPr>
          <w:rFonts w:cstheme="minorHAnsi"/>
        </w:rPr>
        <w:t xml:space="preserve">. </w:t>
      </w:r>
    </w:p>
    <w:p w14:paraId="6580D067" w14:textId="77777777" w:rsidR="00D512ED" w:rsidRPr="008E2ACA" w:rsidRDefault="00D512ED" w:rsidP="00D512ED">
      <w:pPr>
        <w:pStyle w:val="BodyText"/>
      </w:pPr>
      <w:r w:rsidRPr="008E2ACA">
        <w:t xml:space="preserve">Sufficient data from the sensors (internal and/or external) </w:t>
      </w:r>
      <w:r>
        <w:t>should</w:t>
      </w:r>
      <w:r w:rsidRPr="008E2ACA">
        <w:t xml:space="preserve"> be made available in a timely manner to a System which is capable of exerting control over the MASS, bringing it to a safe haven or away from a danger area when deemed necessary.  The System, in this context, must include at least one of: </w:t>
      </w:r>
    </w:p>
    <w:p w14:paraId="19C7ECBE" w14:textId="77777777" w:rsidR="00D512ED" w:rsidRPr="008E2ACA" w:rsidRDefault="00D512ED" w:rsidP="00D512ED">
      <w:pPr>
        <w:pStyle w:val="BodyText"/>
        <w:numPr>
          <w:ilvl w:val="0"/>
          <w:numId w:val="87"/>
        </w:numPr>
        <w:ind w:left="426" w:hanging="426"/>
      </w:pPr>
      <w:r w:rsidRPr="008E2ACA">
        <w:t xml:space="preserve">A human operator working in an RCC; </w:t>
      </w:r>
    </w:p>
    <w:p w14:paraId="25D1E907" w14:textId="77777777" w:rsidR="00D512ED" w:rsidRPr="008E2ACA" w:rsidRDefault="00D512ED" w:rsidP="00D512ED">
      <w:pPr>
        <w:pStyle w:val="BodyText"/>
        <w:numPr>
          <w:ilvl w:val="0"/>
          <w:numId w:val="87"/>
        </w:numPr>
        <w:ind w:left="426" w:hanging="426"/>
      </w:pPr>
      <w:r w:rsidRPr="008E2ACA">
        <w:t xml:space="preserve">An on-board or remote automatic system; </w:t>
      </w:r>
    </w:p>
    <w:p w14:paraId="00E56745" w14:textId="77777777" w:rsidR="00D512ED" w:rsidRPr="008E2ACA" w:rsidRDefault="00D512ED" w:rsidP="00D512ED">
      <w:pPr>
        <w:pStyle w:val="BodyText"/>
        <w:numPr>
          <w:ilvl w:val="0"/>
          <w:numId w:val="87"/>
        </w:numPr>
        <w:ind w:left="426" w:hanging="426"/>
      </w:pPr>
      <w:r w:rsidRPr="008E2ACA">
        <w:t xml:space="preserve">A distributed system comprising on-board and off-board elements, which may or may not include a human operator or supervisor, with appropriate communication links between them. </w:t>
      </w:r>
    </w:p>
    <w:p w14:paraId="7BB77E9B" w14:textId="77777777" w:rsidR="00D512ED" w:rsidRPr="008E2ACA" w:rsidRDefault="00D512ED" w:rsidP="00D512ED">
      <w:pPr>
        <w:pStyle w:val="BodyText"/>
      </w:pPr>
      <w:r w:rsidRPr="008E2ACA">
        <w:t xml:space="preserve">In order to interpret sensor data in regard to its impact on MASS performance, the System </w:t>
      </w:r>
      <w:r>
        <w:t>should</w:t>
      </w:r>
      <w:r w:rsidRPr="008E2ACA">
        <w:t xml:space="preserve"> be capable of determining or forecasting, by means of algorithms or data, as necessary to ensure safe operation: </w:t>
      </w:r>
    </w:p>
    <w:p w14:paraId="4980F785" w14:textId="77777777" w:rsidR="00D512ED" w:rsidRPr="008E2ACA" w:rsidRDefault="00D512ED" w:rsidP="00D512ED">
      <w:pPr>
        <w:pStyle w:val="BodyText"/>
        <w:numPr>
          <w:ilvl w:val="0"/>
          <w:numId w:val="88"/>
        </w:numPr>
        <w:ind w:left="426" w:hanging="426"/>
      </w:pPr>
      <w:r w:rsidRPr="008E2ACA">
        <w:t xml:space="preserve">Safe operating limits for sensor data where applicable; </w:t>
      </w:r>
    </w:p>
    <w:p w14:paraId="73A48E64" w14:textId="77777777" w:rsidR="00D512ED" w:rsidRPr="008E2ACA" w:rsidRDefault="00D512ED" w:rsidP="00D512ED">
      <w:pPr>
        <w:pStyle w:val="BodyText"/>
        <w:numPr>
          <w:ilvl w:val="0"/>
          <w:numId w:val="88"/>
        </w:numPr>
        <w:ind w:left="426" w:hanging="426"/>
      </w:pPr>
      <w:r w:rsidRPr="008E2ACA">
        <w:t xml:space="preserve">Permitted geographic area(s) and time window(s) for MASS operation; </w:t>
      </w:r>
    </w:p>
    <w:p w14:paraId="0AF793CF" w14:textId="77777777" w:rsidR="00D512ED" w:rsidRPr="008E2ACA" w:rsidRDefault="00D512ED" w:rsidP="00D512ED">
      <w:pPr>
        <w:pStyle w:val="BodyText"/>
        <w:numPr>
          <w:ilvl w:val="0"/>
          <w:numId w:val="88"/>
        </w:numPr>
        <w:ind w:left="426" w:hanging="426"/>
      </w:pPr>
      <w:r w:rsidRPr="008E2ACA">
        <w:t xml:space="preserve">Expected water depth in relation to geographic position and time; </w:t>
      </w:r>
    </w:p>
    <w:p w14:paraId="56EE1AE1" w14:textId="77777777" w:rsidR="00D512ED" w:rsidRPr="008E2ACA" w:rsidRDefault="00D512ED" w:rsidP="00D512ED">
      <w:pPr>
        <w:pStyle w:val="BodyText"/>
        <w:numPr>
          <w:ilvl w:val="0"/>
          <w:numId w:val="88"/>
        </w:numPr>
        <w:ind w:left="426" w:hanging="426"/>
      </w:pPr>
      <w:r w:rsidRPr="008E2ACA">
        <w:t xml:space="preserve">Expected water current or tidal stream speed and direction in relation to geographic position and time. </w:t>
      </w:r>
    </w:p>
    <w:p w14:paraId="078A09CD" w14:textId="77777777" w:rsidR="00D512ED" w:rsidRPr="008E2ACA" w:rsidRDefault="00D512ED" w:rsidP="00D512ED">
      <w:pPr>
        <w:pStyle w:val="BodyText"/>
      </w:pPr>
      <w:r w:rsidRPr="008E2ACA">
        <w:t xml:space="preserve">Where applicable and deemed necessary the MASS is to be capable of de-conflicting the data presented by different sources (e.g. navigational data and sensor data). </w:t>
      </w:r>
    </w:p>
    <w:p w14:paraId="55A6ABB4" w14:textId="77777777" w:rsidR="00D512ED" w:rsidRPr="008E2ACA" w:rsidRDefault="00D512ED" w:rsidP="00D512ED">
      <w:pPr>
        <w:pStyle w:val="BodyText"/>
      </w:pPr>
      <w:r w:rsidRPr="008E2ACA">
        <w:t xml:space="preserve">The System </w:t>
      </w:r>
      <w:r>
        <w:t>should</w:t>
      </w:r>
      <w:r w:rsidRPr="008E2ACA">
        <w:t xml:space="preserve"> be capable of taking operational decisions in accordance with the sensor data interpretation, in order to maintain the safety and integrity of the MASS, surrounding objects and personnel, and to pursue its mission subject to those safety considerations. </w:t>
      </w:r>
    </w:p>
    <w:p w14:paraId="546D879E" w14:textId="77777777" w:rsidR="00CF6EC7" w:rsidRPr="00CF6EC7" w:rsidRDefault="00CF6EC7" w:rsidP="00CF6EC7">
      <w:pPr>
        <w:pStyle w:val="BodyText"/>
      </w:pPr>
    </w:p>
    <w:p w14:paraId="088A8D2C" w14:textId="2E9A1247" w:rsidR="00B767FC" w:rsidRDefault="00F02D10" w:rsidP="00B767FC">
      <w:pPr>
        <w:pStyle w:val="Heading3"/>
        <w:rPr>
          <w:caps/>
        </w:rPr>
      </w:pPr>
      <w:bookmarkStart w:id="130" w:name="_Toc111186847"/>
      <w:commentRangeStart w:id="131"/>
      <w:r>
        <w:rPr>
          <w:caps/>
        </w:rPr>
        <w:t>Monitoring</w:t>
      </w:r>
      <w:commentRangeEnd w:id="131"/>
      <w:r w:rsidR="005F5901">
        <w:rPr>
          <w:rStyle w:val="CommentReference"/>
          <w:rFonts w:asciiTheme="minorHAnsi" w:eastAsiaTheme="minorHAnsi" w:hAnsiTheme="minorHAnsi" w:cstheme="minorBidi"/>
          <w:b w:val="0"/>
          <w:bCs w:val="0"/>
          <w:smallCaps w:val="0"/>
          <w:color w:val="auto"/>
        </w:rPr>
        <w:commentReference w:id="131"/>
      </w:r>
      <w:r>
        <w:rPr>
          <w:caps/>
        </w:rPr>
        <w:t xml:space="preserve"> and Control</w:t>
      </w:r>
      <w:bookmarkEnd w:id="130"/>
    </w:p>
    <w:p w14:paraId="67BBF8F2" w14:textId="508EE9E2" w:rsidR="00660EE6" w:rsidRPr="00660EE6" w:rsidRDefault="00660EE6" w:rsidP="00660EE6">
      <w:pPr>
        <w:pStyle w:val="BodyText"/>
      </w:pPr>
      <w:r>
        <w:t>[ensure this section focuses on IALA specific elements… include section on monitoring that for IALA elements]</w:t>
      </w:r>
    </w:p>
    <w:p w14:paraId="7E627361" w14:textId="77777777" w:rsidR="003D6C77" w:rsidRPr="008E2ACA" w:rsidRDefault="003D6C77" w:rsidP="003D6C77">
      <w:pPr>
        <w:pStyle w:val="BodyText"/>
        <w:rPr>
          <w:rFonts w:ascii="Calibri" w:hAnsi="Calibri" w:cs="Calibri"/>
          <w:color w:val="221E1F"/>
        </w:rPr>
      </w:pPr>
      <w:commentRangeStart w:id="132"/>
      <w:r w:rsidRPr="008E2ACA">
        <w:rPr>
          <w:rFonts w:ascii="Calibri" w:hAnsi="Calibri" w:cs="Calibri"/>
          <w:color w:val="221E1F"/>
        </w:rPr>
        <w:lastRenderedPageBreak/>
        <w:t xml:space="preserve">The MASS </w:t>
      </w:r>
      <w:commentRangeEnd w:id="132"/>
      <w:r>
        <w:rPr>
          <w:rStyle w:val="CommentReference"/>
        </w:rPr>
        <w:commentReference w:id="132"/>
      </w:r>
      <w:r>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p>
    <w:p w14:paraId="21F15AB5" w14:textId="77777777" w:rsidR="003D6C77" w:rsidRPr="008E2ACA" w:rsidRDefault="003D6C77" w:rsidP="003D6C77">
      <w:pPr>
        <w:pStyle w:val="BodyText"/>
        <w:rPr>
          <w:rFonts w:ascii="Calibri" w:hAnsi="Calibri" w:cs="Calibri"/>
          <w:color w:val="221E1F"/>
        </w:rPr>
      </w:pPr>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p>
    <w:p w14:paraId="43319F01" w14:textId="77777777" w:rsidR="003D6C77" w:rsidRPr="008E2ACA" w:rsidRDefault="003D6C77" w:rsidP="003D6C77">
      <w:pPr>
        <w:pStyle w:val="BodyText"/>
        <w:numPr>
          <w:ilvl w:val="0"/>
          <w:numId w:val="89"/>
        </w:numPr>
        <w:ind w:left="426" w:hanging="426"/>
        <w:rPr>
          <w:rFonts w:ascii="Calibri" w:hAnsi="Calibri" w:cs="Calibri"/>
        </w:rPr>
      </w:pPr>
      <w:r w:rsidRPr="008E2ACA">
        <w:rPr>
          <w:rFonts w:ascii="Calibri" w:hAnsi="Calibri" w:cs="Calibri"/>
        </w:rPr>
        <w:t xml:space="preserve">Sub-second control of a rudder actuator, with a feedback loop in order to control heading in response to Heading and Rate of Turn (ROT) set points; </w:t>
      </w:r>
    </w:p>
    <w:p w14:paraId="61ADCD9E" w14:textId="77777777" w:rsidR="003D6C77" w:rsidRPr="008E2ACA" w:rsidRDefault="003D6C77" w:rsidP="003D6C77">
      <w:pPr>
        <w:pStyle w:val="BodyText"/>
        <w:numPr>
          <w:ilvl w:val="0"/>
          <w:numId w:val="89"/>
        </w:numPr>
        <w:ind w:left="426" w:hanging="426"/>
        <w:rPr>
          <w:rFonts w:ascii="Calibri" w:hAnsi="Calibri" w:cs="Calibri"/>
        </w:rPr>
      </w:pPr>
      <w:r w:rsidRPr="008E2ACA">
        <w:rPr>
          <w:rFonts w:ascii="Calibri" w:hAnsi="Calibri" w:cs="Calibri"/>
        </w:rPr>
        <w:t xml:space="preserve">Following a sequence of waypoints by issuing Heading and ROT set points; </w:t>
      </w:r>
    </w:p>
    <w:p w14:paraId="63B60196" w14:textId="77777777" w:rsidR="003D6C77" w:rsidRPr="008E2ACA" w:rsidRDefault="003D6C77" w:rsidP="003D6C77">
      <w:pPr>
        <w:pStyle w:val="BodyText"/>
        <w:numPr>
          <w:ilvl w:val="0"/>
          <w:numId w:val="89"/>
        </w:numPr>
        <w:ind w:left="426" w:hanging="426"/>
        <w:rPr>
          <w:rFonts w:ascii="Calibri" w:hAnsi="Calibri" w:cs="Calibri"/>
        </w:rPr>
      </w:pPr>
      <w:r w:rsidRPr="008E2ACA">
        <w:rPr>
          <w:rFonts w:ascii="Calibri" w:hAnsi="Calibri" w:cs="Calibri"/>
        </w:rPr>
        <w:t xml:space="preserve">Generating or selecting waypoints, and selecting which route to follow; </w:t>
      </w:r>
    </w:p>
    <w:p w14:paraId="5867B381" w14:textId="77777777" w:rsidR="003D6C77" w:rsidRPr="008E2ACA" w:rsidRDefault="003D6C77" w:rsidP="003D6C77">
      <w:pPr>
        <w:pStyle w:val="BodyText"/>
        <w:numPr>
          <w:ilvl w:val="0"/>
          <w:numId w:val="89"/>
        </w:numPr>
        <w:ind w:left="426" w:hanging="426"/>
        <w:rPr>
          <w:rFonts w:ascii="Calibri" w:hAnsi="Calibri" w:cs="Calibri"/>
        </w:rPr>
      </w:pPr>
      <w:r w:rsidRPr="008E2ACA">
        <w:rPr>
          <w:rFonts w:ascii="Calibri" w:hAnsi="Calibri" w:cs="Calibri"/>
        </w:rPr>
        <w:t xml:space="preserve">Enabling waypoint-following, or superseding the mission controller with heading and speed set points calculated by a collision avoidance algorithm. </w:t>
      </w:r>
    </w:p>
    <w:p w14:paraId="1D5E37CE" w14:textId="77777777" w:rsidR="003D6C77" w:rsidRPr="008E2ACA" w:rsidRDefault="003D6C77" w:rsidP="003D6C77">
      <w:pPr>
        <w:pStyle w:val="BodyText"/>
        <w:rPr>
          <w:rFonts w:ascii="Calibri" w:hAnsi="Calibri" w:cs="Calibri"/>
          <w:color w:val="221E1F"/>
        </w:rPr>
      </w:pPr>
      <w:r w:rsidRPr="008E2ACA">
        <w:rPr>
          <w:rFonts w:ascii="Calibri" w:hAnsi="Calibri" w:cs="Calibri"/>
          <w:color w:val="221E1F"/>
        </w:rPr>
        <w:t xml:space="preserve">It should be noted that the MASS’s ability to transmit situational awareness data to an off-board controller has been covered in the previous Chapter. This, and the ability to receive appropriate and timely commands from the controller, should be borne in mind in cases where some of these functions are performed remotely. </w:t>
      </w:r>
    </w:p>
    <w:p w14:paraId="428F8871" w14:textId="77777777" w:rsidR="003D6C77" w:rsidRPr="008E2ACA" w:rsidRDefault="003D6C77" w:rsidP="003D6C77">
      <w:pPr>
        <w:pStyle w:val="BodyText"/>
        <w:rPr>
          <w:rFonts w:ascii="Calibri" w:hAnsi="Calibri" w:cs="Calibri"/>
          <w:color w:val="221E1F"/>
        </w:rPr>
      </w:pPr>
      <w:r w:rsidRPr="008E2ACA">
        <w:rPr>
          <w:rFonts w:ascii="Calibri" w:hAnsi="Calibri" w:cs="Calibri"/>
          <w:color w:val="221E1F"/>
        </w:rPr>
        <w:t xml:space="preserve">The control functions, (on-board, remote, or distributed) </w:t>
      </w:r>
      <w:r>
        <w:rPr>
          <w:rFonts w:ascii="Calibri" w:hAnsi="Calibri" w:cs="Calibri"/>
          <w:color w:val="221E1F"/>
        </w:rPr>
        <w:t>should</w:t>
      </w:r>
      <w:r w:rsidRPr="008E2ACA">
        <w:rPr>
          <w:rFonts w:ascii="Calibri" w:hAnsi="Calibri" w:cs="Calibri"/>
          <w:color w:val="221E1F"/>
        </w:rPr>
        <w:t xml:space="preserve"> be capable of exerting timely and accurate control in such a manner as to maintain safety of (1) the platform; (2) surrounding persons, structures, ships; and (3) the environment. </w:t>
      </w:r>
    </w:p>
    <w:p w14:paraId="538D733B" w14:textId="77777777" w:rsidR="00F908CC" w:rsidRDefault="00F908CC" w:rsidP="00CF6EC7">
      <w:pPr>
        <w:pStyle w:val="BodyText"/>
      </w:pPr>
    </w:p>
    <w:p w14:paraId="4E176D5B" w14:textId="77777777" w:rsidR="00CF6EC7" w:rsidRPr="00CF6EC7" w:rsidRDefault="00CF6EC7" w:rsidP="00CF6EC7">
      <w:pPr>
        <w:pStyle w:val="BodyText"/>
      </w:pPr>
    </w:p>
    <w:p w14:paraId="18C4234F" w14:textId="598DB732" w:rsidR="00F02D10" w:rsidRDefault="00F02D10" w:rsidP="00D05F04">
      <w:pPr>
        <w:pStyle w:val="Heading3"/>
        <w:rPr>
          <w:caps/>
        </w:rPr>
      </w:pPr>
      <w:bookmarkStart w:id="133" w:name="_Toc111186848"/>
      <w:commentRangeStart w:id="134"/>
      <w:r>
        <w:rPr>
          <w:caps/>
        </w:rPr>
        <w:t>COLREGS</w:t>
      </w:r>
      <w:bookmarkEnd w:id="133"/>
      <w:commentRangeEnd w:id="134"/>
      <w:r w:rsidR="005F5901">
        <w:rPr>
          <w:rStyle w:val="CommentReference"/>
          <w:rFonts w:asciiTheme="minorHAnsi" w:eastAsiaTheme="minorHAnsi" w:hAnsiTheme="minorHAnsi" w:cstheme="minorBidi"/>
          <w:b w:val="0"/>
          <w:bCs w:val="0"/>
          <w:smallCaps w:val="0"/>
          <w:color w:val="auto"/>
        </w:rPr>
        <w:commentReference w:id="134"/>
      </w:r>
    </w:p>
    <w:p w14:paraId="6152C9EA" w14:textId="77777777" w:rsidR="00D22F63" w:rsidRPr="008E2ACA" w:rsidRDefault="00D22F63" w:rsidP="00D22F63">
      <w:pPr>
        <w:pStyle w:val="BodyText"/>
        <w:rPr>
          <w:rFonts w:ascii="Calibri" w:hAnsi="Calibri" w:cs="Calibri"/>
          <w:color w:val="221E1F"/>
        </w:rPr>
      </w:pPr>
      <w:r w:rsidRPr="008E2ACA">
        <w:rPr>
          <w:rFonts w:ascii="Calibri" w:hAnsi="Calibri" w:cs="Calibri"/>
          <w:color w:val="221E1F"/>
        </w:rPr>
        <w:t xml:space="preserve">The Control System </w:t>
      </w:r>
      <w:r>
        <w:rPr>
          <w:rFonts w:ascii="Calibri" w:hAnsi="Calibri" w:cs="Calibri"/>
          <w:color w:val="221E1F"/>
        </w:rPr>
        <w:t>appropriate to the MASS level should</w:t>
      </w:r>
      <w:r w:rsidRPr="008E2ACA">
        <w:rPr>
          <w:rFonts w:ascii="Calibri" w:hAnsi="Calibri" w:cs="Calibri"/>
          <w:color w:val="221E1F"/>
        </w:rPr>
        <w:t xml:space="preserve"> be capable of operating </w:t>
      </w:r>
      <w:r>
        <w:rPr>
          <w:rFonts w:ascii="Calibri" w:hAnsi="Calibri" w:cs="Calibri"/>
          <w:color w:val="221E1F"/>
        </w:rPr>
        <w:t xml:space="preserve">in </w:t>
      </w:r>
      <w:r w:rsidRPr="008E2ACA">
        <w:rPr>
          <w:rFonts w:ascii="Calibri" w:hAnsi="Calibri" w:cs="Calibri"/>
          <w:color w:val="221E1F"/>
        </w:rPr>
        <w:t xml:space="preserve"> compliance with COLREGS. </w:t>
      </w:r>
    </w:p>
    <w:p w14:paraId="40190B45" w14:textId="77777777" w:rsidR="00D22F63" w:rsidRPr="008E2ACA" w:rsidRDefault="00D22F63" w:rsidP="00D22F63">
      <w:pPr>
        <w:pStyle w:val="BodyText"/>
        <w:rPr>
          <w:rFonts w:ascii="Calibri" w:hAnsi="Calibri" w:cs="Calibri"/>
          <w:color w:val="221E1F"/>
        </w:rPr>
      </w:pPr>
      <w:r w:rsidRPr="008E2ACA">
        <w:rPr>
          <w:rFonts w:ascii="Calibri" w:hAnsi="Calibri" w:cs="Calibri"/>
          <w:color w:val="221E1F"/>
        </w:rPr>
        <w:t xml:space="preserve">The Control System may include a system or systems designed to sense and avoid obstacles. These obstacles may be fixed (e.g. coastline) or moving (drifting or other craft). </w:t>
      </w:r>
    </w:p>
    <w:p w14:paraId="1BD23A2C" w14:textId="77777777" w:rsidR="00D22F63" w:rsidRPr="008E2ACA" w:rsidRDefault="00D22F63" w:rsidP="00D22F63">
      <w:pPr>
        <w:pStyle w:val="BodyText"/>
        <w:rPr>
          <w:rFonts w:ascii="Calibri" w:hAnsi="Calibri" w:cs="Calibri"/>
          <w:color w:val="221E1F"/>
        </w:rPr>
      </w:pPr>
      <w:r w:rsidRPr="008E2ACA">
        <w:rPr>
          <w:rFonts w:ascii="Calibri" w:hAnsi="Calibri" w:cs="Calibri"/>
          <w:color w:val="221E1F"/>
        </w:rPr>
        <w:t xml:space="preserve">Sense and Avoid systems may be deemed necessary: </w:t>
      </w:r>
    </w:p>
    <w:p w14:paraId="6B0E773C" w14:textId="77777777" w:rsidR="00D22F63" w:rsidRPr="008E2ACA" w:rsidRDefault="00D22F63" w:rsidP="00D22F63">
      <w:pPr>
        <w:pStyle w:val="BodyText"/>
        <w:numPr>
          <w:ilvl w:val="0"/>
          <w:numId w:val="90"/>
        </w:numPr>
        <w:ind w:left="426" w:hanging="426"/>
        <w:rPr>
          <w:rFonts w:ascii="Calibri" w:hAnsi="Calibri" w:cs="Calibri"/>
        </w:rPr>
      </w:pPr>
      <w:r w:rsidRPr="008E2ACA">
        <w:rPr>
          <w:rFonts w:ascii="Calibri" w:hAnsi="Calibri" w:cs="Calibri"/>
        </w:rPr>
        <w:t xml:space="preserve">When operating within LOS, as directed by area control authorities; </w:t>
      </w:r>
    </w:p>
    <w:p w14:paraId="25011D0E" w14:textId="77777777" w:rsidR="00D22F63" w:rsidRPr="008E2ACA" w:rsidRDefault="00D22F63" w:rsidP="00D22F63">
      <w:pPr>
        <w:pStyle w:val="BodyText"/>
        <w:numPr>
          <w:ilvl w:val="0"/>
          <w:numId w:val="90"/>
        </w:numPr>
        <w:ind w:left="426" w:hanging="426"/>
        <w:rPr>
          <w:rFonts w:ascii="Calibri" w:hAnsi="Calibri" w:cs="Calibri"/>
          <w:color w:val="000000" w:themeColor="text1"/>
        </w:rPr>
      </w:pPr>
      <w:r w:rsidRPr="008E2ACA">
        <w:rPr>
          <w:rFonts w:ascii="Calibri" w:hAnsi="Calibri" w:cs="Calibri"/>
        </w:rPr>
        <w:t xml:space="preserve">When operating outside LOS. </w:t>
      </w:r>
    </w:p>
    <w:p w14:paraId="270C5369" w14:textId="77777777" w:rsidR="00CF6EC7" w:rsidRDefault="00CF6EC7" w:rsidP="00CF6EC7">
      <w:pPr>
        <w:pStyle w:val="BodyText"/>
      </w:pPr>
    </w:p>
    <w:p w14:paraId="58083965" w14:textId="77777777" w:rsidR="00CF6EC7" w:rsidRPr="00CF6EC7" w:rsidRDefault="00CF6EC7" w:rsidP="00CF6EC7">
      <w:pPr>
        <w:pStyle w:val="BodyText"/>
      </w:pPr>
    </w:p>
    <w:p w14:paraId="3AC229EB" w14:textId="51B53DEF" w:rsidR="00D55A15" w:rsidRDefault="000F2ED4" w:rsidP="00CB1D11">
      <w:pPr>
        <w:pStyle w:val="Heading1"/>
        <w:suppressAutoHyphens/>
        <w:rPr>
          <w:caps w:val="0"/>
        </w:rPr>
      </w:pPr>
      <w:bookmarkStart w:id="135" w:name="_Toc111186849"/>
      <w:r>
        <w:rPr>
          <w:caps w:val="0"/>
        </w:rPr>
        <w:t>MASS Systems</w:t>
      </w:r>
      <w:bookmarkEnd w:id="135"/>
      <w:r>
        <w:rPr>
          <w:caps w:val="0"/>
        </w:rPr>
        <w:t xml:space="preserve"> </w:t>
      </w:r>
    </w:p>
    <w:p w14:paraId="24FFDB7A" w14:textId="77777777" w:rsidR="00CF6EC7" w:rsidRDefault="00CF6EC7" w:rsidP="00CF6EC7">
      <w:pPr>
        <w:pStyle w:val="Heading1separationline"/>
      </w:pPr>
    </w:p>
    <w:p w14:paraId="1F5C793C" w14:textId="15D54E32" w:rsidR="00CF6EC7" w:rsidRPr="00CF6EC7" w:rsidRDefault="00A80352" w:rsidP="00CF6EC7">
      <w:pPr>
        <w:pStyle w:val="BodyText"/>
      </w:pPr>
      <w:r>
        <w:t>[introductory text]</w:t>
      </w:r>
    </w:p>
    <w:p w14:paraId="7107E3E2" w14:textId="0B566349" w:rsidR="000F2ED4" w:rsidRDefault="000F2ED4" w:rsidP="000F2ED4">
      <w:pPr>
        <w:pStyle w:val="Heading2"/>
        <w:rPr>
          <w:caps w:val="0"/>
        </w:rPr>
      </w:pPr>
      <w:bookmarkStart w:id="136" w:name="_Toc111186850"/>
      <w:commentRangeStart w:id="137"/>
      <w:r>
        <w:rPr>
          <w:caps w:val="0"/>
        </w:rPr>
        <w:t>Navigation Systems</w:t>
      </w:r>
      <w:bookmarkEnd w:id="136"/>
      <w:commentRangeEnd w:id="137"/>
      <w:r w:rsidR="005F5901">
        <w:rPr>
          <w:rStyle w:val="CommentReference"/>
          <w:rFonts w:asciiTheme="minorHAnsi" w:eastAsiaTheme="minorHAnsi" w:hAnsiTheme="minorHAnsi" w:cstheme="minorBidi"/>
          <w:b w:val="0"/>
          <w:caps w:val="0"/>
          <w:color w:val="auto"/>
        </w:rPr>
        <w:commentReference w:id="137"/>
      </w:r>
    </w:p>
    <w:p w14:paraId="3C157570" w14:textId="3B283F1D" w:rsidR="00CF6EC7" w:rsidRDefault="00CF6EC7" w:rsidP="00CF6EC7">
      <w:pPr>
        <w:pStyle w:val="Heading2separationline"/>
      </w:pPr>
    </w:p>
    <w:p w14:paraId="0FB0F0E6" w14:textId="76EB26B2" w:rsidR="00B85EFE" w:rsidRPr="008E2ACA" w:rsidRDefault="00B85EFE" w:rsidP="00B85EFE">
      <w:pPr>
        <w:pStyle w:val="BodyText"/>
      </w:pPr>
      <w:r w:rsidRPr="008E2ACA">
        <w:t xml:space="preserve">The navigation system </w:t>
      </w:r>
      <w:r>
        <w:t>should</w:t>
      </w:r>
      <w:r w:rsidRPr="008E2ACA">
        <w:t xml:space="preserve"> be designed with a level of integrity sufficient to enable the UMS to be operated and maintained safely as and when required within its design or imposed limitations in all Reasonably Foreseeable Operating Conditions.</w:t>
      </w:r>
      <w:r w:rsidR="00755915">
        <w:t xml:space="preserve"> MASS will rely on shore site support (new types of AtoN, shore control station, traffic management additional VTS functionality) which must been taken into consideration.</w:t>
      </w:r>
    </w:p>
    <w:p w14:paraId="12166B38" w14:textId="77777777" w:rsidR="00B85EFE" w:rsidRPr="008E2ACA" w:rsidRDefault="00B85EFE" w:rsidP="00B85EFE">
      <w:pPr>
        <w:pStyle w:val="Heading3"/>
        <w:keepNext w:val="0"/>
        <w:keepLines w:val="0"/>
        <w:ind w:left="993" w:hanging="993"/>
      </w:pPr>
      <w:bookmarkStart w:id="138" w:name="_Toc98334472"/>
      <w:bookmarkStart w:id="139" w:name="_Toc111186851"/>
      <w:r w:rsidRPr="008E2ACA">
        <w:t>Functional objectives</w:t>
      </w:r>
      <w:bookmarkEnd w:id="138"/>
      <w:bookmarkEnd w:id="139"/>
    </w:p>
    <w:p w14:paraId="011BF7A6" w14:textId="0CB4F06E" w:rsidR="00B85EFE" w:rsidRPr="008E2ACA" w:rsidRDefault="00B85EFE" w:rsidP="00B85EFE">
      <w:pPr>
        <w:pStyle w:val="BodyText"/>
      </w:pPr>
      <w:r w:rsidRPr="008E2ACA">
        <w:t xml:space="preserve">Navigational systems </w:t>
      </w:r>
      <w:r>
        <w:t>should</w:t>
      </w:r>
      <w:r w:rsidRPr="008E2ACA">
        <w:t xml:space="preserve"> identify all navigation hazards, fixed or mobile, and measure and interpret environmental data. </w:t>
      </w:r>
      <w:r w:rsidR="00755915">
        <w:t xml:space="preserve">Hereby a shore site support is needed. </w:t>
      </w:r>
    </w:p>
    <w:p w14:paraId="28F8468A" w14:textId="56425DC5" w:rsidR="00B85EFE" w:rsidRPr="008E2ACA" w:rsidRDefault="00B85EFE" w:rsidP="00B85EFE">
      <w:pPr>
        <w:pStyle w:val="BodyText"/>
      </w:pPr>
      <w:r w:rsidRPr="008E2ACA">
        <w:lastRenderedPageBreak/>
        <w:t xml:space="preserve">The MASS </w:t>
      </w:r>
      <w:r>
        <w:t>should</w:t>
      </w:r>
      <w:r w:rsidRPr="008E2ACA">
        <w:t xml:space="preserve"> be able to navigate to minimise risk of grounding, collision and environmental impact</w:t>
      </w:r>
      <w:r w:rsidR="00755915">
        <w:t>. This will partly relay on shore site support</w:t>
      </w:r>
      <w:r w:rsidRPr="008E2ACA">
        <w:t xml:space="preserve">. </w:t>
      </w:r>
    </w:p>
    <w:p w14:paraId="494C7CBD" w14:textId="1BEB61C4" w:rsidR="00755915" w:rsidRPr="008E2ACA" w:rsidRDefault="00B85EFE" w:rsidP="00B85EFE">
      <w:pPr>
        <w:pStyle w:val="BodyText"/>
      </w:pPr>
      <w:r w:rsidRPr="008E2ACA">
        <w:t>The MASS</w:t>
      </w:r>
      <w:r w:rsidR="00755915">
        <w:t>, shore site control stations and VTS</w:t>
      </w:r>
      <w:r w:rsidRPr="008E2ACA">
        <w:t xml:space="preserve"> </w:t>
      </w:r>
      <w:r>
        <w:t>should</w:t>
      </w:r>
      <w:r w:rsidRPr="008E2ACA">
        <w:t xml:space="preserve"> be able to communicate its limitations and navigational intentions to other vessels. </w:t>
      </w:r>
    </w:p>
    <w:p w14:paraId="1FEA9B70" w14:textId="77777777" w:rsidR="00B85EFE" w:rsidRPr="008E2ACA" w:rsidRDefault="00B85EFE" w:rsidP="00B85EFE">
      <w:pPr>
        <w:pStyle w:val="BodyText"/>
      </w:pPr>
      <w:r w:rsidRPr="008E2ACA">
        <w:t xml:space="preserve">The navigational systems </w:t>
      </w:r>
      <w:r>
        <w:t>should</w:t>
      </w:r>
      <w:r w:rsidRPr="008E2ACA">
        <w:t xml:space="preserve"> be designed and constructed to: </w:t>
      </w:r>
    </w:p>
    <w:p w14:paraId="0659CB64" w14:textId="77777777" w:rsidR="00B85EFE" w:rsidRPr="008E2ACA" w:rsidRDefault="00B85EFE" w:rsidP="00B85EFE">
      <w:pPr>
        <w:pStyle w:val="BodyText"/>
        <w:numPr>
          <w:ilvl w:val="1"/>
          <w:numId w:val="91"/>
        </w:numPr>
        <w:ind w:left="567" w:hanging="567"/>
      </w:pPr>
      <w:r w:rsidRPr="008E2ACA">
        <w:t xml:space="preserve">Enable their operation in all Reasonably Foreseeable Operating Conditions; </w:t>
      </w:r>
    </w:p>
    <w:p w14:paraId="3DDC7B8B" w14:textId="77777777" w:rsidR="00B85EFE" w:rsidRPr="008E2ACA" w:rsidRDefault="00B85EFE" w:rsidP="00B85EFE">
      <w:pPr>
        <w:pStyle w:val="BodyText"/>
        <w:numPr>
          <w:ilvl w:val="1"/>
          <w:numId w:val="91"/>
        </w:numPr>
        <w:ind w:left="567" w:hanging="567"/>
      </w:pPr>
      <w:r w:rsidRPr="008E2ACA">
        <w:t xml:space="preserve">Operate in a predictable manner with a level of integrity commensurate with operational and safety requirements; </w:t>
      </w:r>
    </w:p>
    <w:p w14:paraId="4E7C5086" w14:textId="77777777" w:rsidR="00B85EFE" w:rsidRPr="008E2ACA" w:rsidRDefault="00B85EFE" w:rsidP="00B85EFE">
      <w:pPr>
        <w:pStyle w:val="BodyText"/>
        <w:numPr>
          <w:ilvl w:val="1"/>
          <w:numId w:val="91"/>
        </w:numPr>
        <w:ind w:left="567" w:hanging="567"/>
      </w:pPr>
      <w:r w:rsidRPr="008E2ACA">
        <w:t xml:space="preserve">Meet requirements for watertight, weathertight and fire integrity; </w:t>
      </w:r>
    </w:p>
    <w:p w14:paraId="1229F408" w14:textId="77777777" w:rsidR="00B85EFE" w:rsidRPr="008E2ACA" w:rsidRDefault="00B85EFE" w:rsidP="00B85EFE">
      <w:pPr>
        <w:pStyle w:val="BodyText"/>
        <w:numPr>
          <w:ilvl w:val="1"/>
          <w:numId w:val="91"/>
        </w:numPr>
        <w:ind w:left="567" w:hanging="567"/>
      </w:pPr>
      <w:r w:rsidRPr="008E2ACA">
        <w:t xml:space="preserve">Minimise the risk of initiating fire and explosion; (e) Enable the maintenance and repair in accordance with the maintenance philosophy. </w:t>
      </w:r>
    </w:p>
    <w:p w14:paraId="6E839817" w14:textId="77777777" w:rsidR="00B85EFE" w:rsidRPr="008E2ACA" w:rsidRDefault="00B85EFE" w:rsidP="00B85EFE">
      <w:pPr>
        <w:pStyle w:val="BodyText"/>
        <w:rPr>
          <w:rFonts w:ascii="Calibri" w:hAnsi="Calibri" w:cs="Calibri"/>
        </w:rPr>
      </w:pPr>
      <w:r w:rsidRPr="008E2ACA">
        <w:t xml:space="preserve">Additional systems or equipment not directly covered by this Chapter, </w:t>
      </w:r>
      <w:r>
        <w:t>should</w:t>
      </w:r>
      <w:r w:rsidRPr="008E2ACA">
        <w:t xml:space="preserve"> not affect the navigation systems. 3.1.5 Operators </w:t>
      </w:r>
      <w:r>
        <w:t>should</w:t>
      </w:r>
      <w:r w:rsidRPr="008E2ACA">
        <w:t xml:space="preserve"> be provided with adequate access, information and instructions for the safe operation and maintenance of the navigation system.</w:t>
      </w:r>
    </w:p>
    <w:p w14:paraId="496EAB9B" w14:textId="77777777" w:rsidR="00B85EFE" w:rsidRPr="008E2ACA" w:rsidRDefault="00B85EFE" w:rsidP="00B85EFE">
      <w:pPr>
        <w:pStyle w:val="Heading3"/>
        <w:keepNext w:val="0"/>
        <w:keepLines w:val="0"/>
        <w:ind w:left="993" w:hanging="993"/>
      </w:pPr>
      <w:bookmarkStart w:id="140" w:name="_Toc98334473"/>
      <w:bookmarkStart w:id="141" w:name="_Toc111186852"/>
      <w:r w:rsidRPr="008E2ACA">
        <w:t>Performance requirements</w:t>
      </w:r>
      <w:bookmarkEnd w:id="140"/>
      <w:bookmarkEnd w:id="141"/>
    </w:p>
    <w:p w14:paraId="35BA3FE3" w14:textId="5045A8B5" w:rsidR="00B85EFE" w:rsidRPr="008E2ACA" w:rsidRDefault="00B85EFE" w:rsidP="00B85EFE">
      <w:pPr>
        <w:pStyle w:val="BodyText"/>
      </w:pPr>
      <w:r w:rsidRPr="008E2ACA">
        <w:t xml:space="preserve">The </w:t>
      </w:r>
      <w:r w:rsidR="00755915">
        <w:t xml:space="preserve">ship and shore </w:t>
      </w:r>
      <w:r w:rsidRPr="008E2ACA">
        <w:t>navigation system</w:t>
      </w:r>
      <w:r w:rsidR="00755915">
        <w:t>s</w:t>
      </w:r>
      <w:r w:rsidRPr="008E2ACA">
        <w:t xml:space="preserve"> </w:t>
      </w:r>
      <w:r>
        <w:t>should</w:t>
      </w:r>
      <w:r w:rsidRPr="008E2ACA">
        <w:t xml:space="preserve"> be designed and arranged to meet the required level of integrity established, considering the Autonomy Level, equipment type, function and the effect of flood or fire. </w:t>
      </w:r>
    </w:p>
    <w:p w14:paraId="4531B47E" w14:textId="793EE676" w:rsidR="00B85EFE" w:rsidRPr="008E2ACA" w:rsidRDefault="00B85EFE" w:rsidP="00B85EFE">
      <w:pPr>
        <w:pStyle w:val="BodyText"/>
      </w:pPr>
      <w:commentRangeStart w:id="142"/>
      <w:r w:rsidRPr="008E2ACA">
        <w:t xml:space="preserve">The MASS </w:t>
      </w:r>
      <w:r>
        <w:t>should</w:t>
      </w:r>
      <w:r w:rsidRPr="008E2ACA">
        <w:t xml:space="preserve">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w:t>
      </w:r>
      <w:r w:rsidR="00755915">
        <w:t xml:space="preserve"> This will be supported by shore site systems and new types of AtoN.</w:t>
      </w:r>
      <w:r w:rsidRPr="008E2ACA">
        <w:t xml:space="preserve"> </w:t>
      </w:r>
      <w:commentRangeEnd w:id="142"/>
      <w:r w:rsidR="005F5901">
        <w:rPr>
          <w:rStyle w:val="CommentReference"/>
        </w:rPr>
        <w:commentReference w:id="142"/>
      </w:r>
    </w:p>
    <w:p w14:paraId="1EE61520" w14:textId="77777777" w:rsidR="00B85EFE" w:rsidRPr="008E2ACA" w:rsidRDefault="00B85EFE" w:rsidP="00B85EFE">
      <w:pPr>
        <w:pStyle w:val="BodyText"/>
      </w:pPr>
      <w:r w:rsidRPr="008E2ACA">
        <w:t xml:space="preserve">Ambient conditions </w:t>
      </w:r>
      <w:r>
        <w:t>should</w:t>
      </w:r>
      <w:r w:rsidRPr="008E2ACA">
        <w:t xml:space="preserve"> be controlled, where required, to suit the operating environment and the navigation system requirements</w:t>
      </w:r>
    </w:p>
    <w:p w14:paraId="7BC52DCF" w14:textId="77777777" w:rsidR="00B85EFE" w:rsidRPr="008E2ACA" w:rsidRDefault="00B85EFE" w:rsidP="00B85EFE">
      <w:pPr>
        <w:pStyle w:val="BodyText"/>
      </w:pPr>
      <w:r w:rsidRPr="008E2ACA">
        <w:t xml:space="preserve">The MASS </w:t>
      </w:r>
      <w:r>
        <w:t>should</w:t>
      </w:r>
      <w:r w:rsidRPr="008E2ACA">
        <w:t>:</w:t>
      </w:r>
    </w:p>
    <w:p w14:paraId="567B5F73" w14:textId="77777777" w:rsidR="00B85EFE" w:rsidRPr="008E2ACA" w:rsidRDefault="00B85EFE" w:rsidP="00B85EFE">
      <w:pPr>
        <w:pStyle w:val="BodyText"/>
        <w:numPr>
          <w:ilvl w:val="0"/>
          <w:numId w:val="92"/>
        </w:numPr>
        <w:ind w:left="567" w:hanging="567"/>
      </w:pPr>
      <w:r w:rsidRPr="008E2ACA">
        <w:t xml:space="preserve">Be provided with appropriate sensors and processing equipment to adequately measure, analyse, assess, display and record fixed and mobile hazards in its physical environment for the conduct of safe navigation. </w:t>
      </w:r>
    </w:p>
    <w:p w14:paraId="5609A55A" w14:textId="77777777" w:rsidR="00B85EFE" w:rsidRPr="008E2ACA" w:rsidRDefault="00B85EFE" w:rsidP="00B85EFE">
      <w:pPr>
        <w:pStyle w:val="BodyText"/>
        <w:numPr>
          <w:ilvl w:val="0"/>
          <w:numId w:val="92"/>
        </w:numPr>
        <w:ind w:left="567" w:hanging="567"/>
      </w:pPr>
      <w:r w:rsidRPr="008E2ACA">
        <w:t>Have a means to measure its depth (where applicable), direction and speed</w:t>
      </w:r>
    </w:p>
    <w:p w14:paraId="4B196116" w14:textId="77777777" w:rsidR="00B85EFE" w:rsidRPr="008E2ACA" w:rsidRDefault="00B85EFE" w:rsidP="00B85EFE">
      <w:pPr>
        <w:pStyle w:val="BodyText"/>
        <w:numPr>
          <w:ilvl w:val="0"/>
          <w:numId w:val="92"/>
        </w:numPr>
        <w:ind w:left="567" w:hanging="567"/>
      </w:pPr>
      <w:r w:rsidRPr="008E2ACA">
        <w:t>Have a means to display its manoeuvring limitations.</w:t>
      </w:r>
    </w:p>
    <w:p w14:paraId="27AE5858" w14:textId="77777777" w:rsidR="00B85EFE" w:rsidRPr="008E2ACA" w:rsidRDefault="00B85EFE" w:rsidP="00B85EFE">
      <w:pPr>
        <w:pStyle w:val="BodyText"/>
        <w:numPr>
          <w:ilvl w:val="0"/>
          <w:numId w:val="92"/>
        </w:numPr>
        <w:ind w:left="567" w:hanging="567"/>
      </w:pPr>
      <w:r w:rsidRPr="008E2ACA">
        <w:t xml:space="preserve">Have a means to control its illuminated appearance. </w:t>
      </w:r>
    </w:p>
    <w:p w14:paraId="667FE928" w14:textId="77777777" w:rsidR="00B85EFE" w:rsidRPr="008E2ACA" w:rsidRDefault="00B85EFE" w:rsidP="00B85EFE">
      <w:pPr>
        <w:pStyle w:val="BodyText"/>
        <w:numPr>
          <w:ilvl w:val="0"/>
          <w:numId w:val="92"/>
        </w:numPr>
        <w:ind w:left="567" w:hanging="567"/>
      </w:pPr>
      <w:r w:rsidRPr="008E2ACA">
        <w:t xml:space="preserve">Have a means to communicate with other vessels. </w:t>
      </w:r>
    </w:p>
    <w:p w14:paraId="54207E6B" w14:textId="77777777" w:rsidR="00B85EFE" w:rsidRPr="008E2ACA" w:rsidRDefault="00B85EFE" w:rsidP="00B85EFE">
      <w:pPr>
        <w:pStyle w:val="BodyText"/>
        <w:numPr>
          <w:ilvl w:val="0"/>
          <w:numId w:val="92"/>
        </w:numPr>
        <w:ind w:left="567" w:hanging="567"/>
      </w:pPr>
      <w:r w:rsidRPr="008E2ACA">
        <w:t xml:space="preserve">Have a means to alert other vessels that it is in distress. </w:t>
      </w:r>
    </w:p>
    <w:p w14:paraId="7D9EB55F" w14:textId="77777777" w:rsidR="00B85EFE" w:rsidRPr="008E2ACA" w:rsidRDefault="00B85EFE" w:rsidP="00B85EFE">
      <w:pPr>
        <w:pStyle w:val="BodyText"/>
        <w:numPr>
          <w:ilvl w:val="0"/>
          <w:numId w:val="92"/>
        </w:numPr>
        <w:ind w:left="567" w:hanging="567"/>
      </w:pPr>
      <w:r w:rsidRPr="008E2ACA">
        <w:t xml:space="preserve">Be fitted with systems in order to receive, transmit, record and analyse navigation data, in recognised formats, relevant to safe navigation, for the duration of the mission. These systems </w:t>
      </w:r>
      <w:r>
        <w:t>should</w:t>
      </w:r>
      <w:r w:rsidRPr="008E2ACA">
        <w:t xml:space="preserve"> be protected against unauthorised access. </w:t>
      </w:r>
    </w:p>
    <w:p w14:paraId="4CA0E9EF" w14:textId="77777777" w:rsidR="00B85EFE" w:rsidRPr="008E2ACA" w:rsidRDefault="00B85EFE" w:rsidP="00B85EFE">
      <w:pPr>
        <w:pStyle w:val="BodyText"/>
        <w:numPr>
          <w:ilvl w:val="0"/>
          <w:numId w:val="92"/>
        </w:numPr>
        <w:ind w:left="567" w:hanging="567"/>
      </w:pPr>
      <w:r w:rsidRPr="008E2ACA">
        <w:t xml:space="preserve">Be able to exhibit, by day and night, in all weathers, appropriate lights and shapes in order to indicate size, orientation, activity and limitations so as to facilitate the determination of risk of collision by other mariners. The Operator is to be aware of the conditions in which the MASS is operating and which lights and shapes are being displayed at any time. </w:t>
      </w:r>
    </w:p>
    <w:p w14:paraId="543B495E" w14:textId="77777777" w:rsidR="00B85EFE" w:rsidRPr="008E2ACA" w:rsidRDefault="00B85EFE" w:rsidP="00B85EFE">
      <w:pPr>
        <w:pStyle w:val="BodyText"/>
        <w:numPr>
          <w:ilvl w:val="0"/>
          <w:numId w:val="92"/>
        </w:numPr>
        <w:ind w:left="567" w:hanging="567"/>
      </w:pPr>
      <w:r w:rsidRPr="008E2ACA">
        <w:t xml:space="preserve">Be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p>
    <w:p w14:paraId="017A894C" w14:textId="1D669689" w:rsidR="00B85EFE" w:rsidRPr="008E2ACA" w:rsidRDefault="00B85EFE" w:rsidP="00B85EFE">
      <w:pPr>
        <w:pStyle w:val="BodyText"/>
        <w:numPr>
          <w:ilvl w:val="0"/>
          <w:numId w:val="92"/>
        </w:numPr>
        <w:ind w:left="567" w:hanging="567"/>
      </w:pPr>
      <w:r w:rsidRPr="008E2ACA">
        <w:lastRenderedPageBreak/>
        <w:t xml:space="preserve">By day and night, in all weathers, </w:t>
      </w:r>
      <w:r>
        <w:t>should</w:t>
      </w:r>
      <w:r w:rsidRPr="008E2ACA">
        <w:t xml:space="preserve"> be able to detect the presence of nearby vessels, monitor their speed and direction and take measures as required to avoid a collision</w:t>
      </w:r>
      <w:r w:rsidR="00755915">
        <w:t>, with support from shores site systems when appropriate</w:t>
      </w:r>
      <w:r w:rsidRPr="008E2ACA">
        <w:t xml:space="preserve">. </w:t>
      </w:r>
    </w:p>
    <w:p w14:paraId="54F1DC89" w14:textId="77777777" w:rsidR="00B85EFE" w:rsidRPr="008E2ACA" w:rsidRDefault="00B85EFE" w:rsidP="00B85EFE">
      <w:pPr>
        <w:pStyle w:val="BodyText"/>
        <w:numPr>
          <w:ilvl w:val="0"/>
          <w:numId w:val="92"/>
        </w:numPr>
        <w:ind w:left="567" w:hanging="567"/>
      </w:pPr>
      <w:r w:rsidRPr="008E2ACA">
        <w:t xml:space="preserve">Always have sufficient power and a means of manoeuvring available to ensure proper control. </w:t>
      </w:r>
    </w:p>
    <w:p w14:paraId="5BF7C719" w14:textId="77777777" w:rsidR="00755915" w:rsidRPr="008E2ACA" w:rsidRDefault="00755915" w:rsidP="00883181">
      <w:pPr>
        <w:pStyle w:val="BodyText"/>
        <w:ind w:left="360"/>
      </w:pPr>
      <w:r w:rsidRPr="008E2ACA">
        <w:t xml:space="preserve">Any penetrations in watertight and weathertight boundaries due to the navigation systems </w:t>
      </w:r>
      <w:r>
        <w:t>should</w:t>
      </w:r>
      <w:r w:rsidRPr="008E2ACA">
        <w:t xml:space="preserve"> be designed, taking into the requirements of stability into consideration. </w:t>
      </w:r>
    </w:p>
    <w:p w14:paraId="4B9E00FE" w14:textId="77777777" w:rsidR="00755915" w:rsidRPr="008E2ACA" w:rsidRDefault="00755915" w:rsidP="00883181">
      <w:pPr>
        <w:pStyle w:val="BodyText"/>
        <w:ind w:left="360"/>
      </w:pPr>
      <w:r w:rsidRPr="008E2ACA">
        <w:t xml:space="preserve">Equipment necessary for the safety of navigation </w:t>
      </w:r>
      <w:r>
        <w:t>should</w:t>
      </w:r>
      <w:r w:rsidRPr="008E2ACA">
        <w:t xml:space="preserve"> be capable of being safely accessed for the purpose of repair and routine maintenance. </w:t>
      </w:r>
    </w:p>
    <w:p w14:paraId="59C77C1C" w14:textId="0F3557B3" w:rsidR="00755915" w:rsidRPr="008E2ACA" w:rsidRDefault="00755915" w:rsidP="00755915">
      <w:pPr>
        <w:pStyle w:val="BodyText"/>
      </w:pPr>
      <w:commentRangeStart w:id="143"/>
      <w:r w:rsidRPr="008E2ACA">
        <w:t xml:space="preserve">The </w:t>
      </w:r>
      <w:r>
        <w:t>Shore Site systems and AtoN</w:t>
      </w:r>
      <w:r w:rsidRPr="008E2ACA">
        <w:t xml:space="preserve"> </w:t>
      </w:r>
      <w:r>
        <w:t>should</w:t>
      </w:r>
      <w:r w:rsidRPr="008E2ACA">
        <w:t>:</w:t>
      </w:r>
    </w:p>
    <w:p w14:paraId="2C4FA9F1" w14:textId="78D56E37" w:rsidR="00755915" w:rsidRDefault="00755915" w:rsidP="00755915">
      <w:pPr>
        <w:pStyle w:val="BodyText"/>
        <w:numPr>
          <w:ilvl w:val="0"/>
          <w:numId w:val="92"/>
        </w:numPr>
        <w:ind w:left="567" w:hanging="567"/>
      </w:pPr>
      <w:r>
        <w:t>Using ship and shore sensors to gain a sufficient operational picture.</w:t>
      </w:r>
    </w:p>
    <w:p w14:paraId="73479579" w14:textId="4C72A261" w:rsidR="00755915" w:rsidRDefault="00755915" w:rsidP="00755915">
      <w:pPr>
        <w:pStyle w:val="BodyText"/>
        <w:numPr>
          <w:ilvl w:val="0"/>
          <w:numId w:val="92"/>
        </w:numPr>
        <w:ind w:left="567" w:hanging="567"/>
      </w:pPr>
      <w:r>
        <w:t>Supporting MASS to gain a sufficient operational picture</w:t>
      </w:r>
      <w:r w:rsidRPr="008E2ACA">
        <w:t>.</w:t>
      </w:r>
    </w:p>
    <w:p w14:paraId="64CC4BE9" w14:textId="351412AA" w:rsidR="00755915" w:rsidRDefault="00755915" w:rsidP="00755915">
      <w:pPr>
        <w:pStyle w:val="BodyText"/>
        <w:numPr>
          <w:ilvl w:val="0"/>
          <w:numId w:val="92"/>
        </w:numPr>
        <w:ind w:left="567" w:hanging="567"/>
      </w:pPr>
      <w:r>
        <w:t xml:space="preserve">Predictive danger of collision, grounding etc. assessment </w:t>
      </w:r>
    </w:p>
    <w:p w14:paraId="54F12708" w14:textId="403C7FD3" w:rsidR="00755915" w:rsidRDefault="00755915" w:rsidP="00755915">
      <w:pPr>
        <w:pStyle w:val="BodyText"/>
        <w:numPr>
          <w:ilvl w:val="0"/>
          <w:numId w:val="92"/>
        </w:numPr>
        <w:ind w:left="567" w:hanging="567"/>
      </w:pPr>
      <w:r>
        <w:t xml:space="preserve">Supporting MASS collision avoidance operations </w:t>
      </w:r>
    </w:p>
    <w:p w14:paraId="6C00944C" w14:textId="09D206AE" w:rsidR="00755915" w:rsidRPr="008E2ACA" w:rsidRDefault="00755915" w:rsidP="00755915">
      <w:pPr>
        <w:pStyle w:val="BodyText"/>
        <w:numPr>
          <w:ilvl w:val="0"/>
          <w:numId w:val="92"/>
        </w:numPr>
        <w:ind w:left="567" w:hanging="567"/>
      </w:pPr>
      <w:r>
        <w:t>Support for uncontrollable MASS.</w:t>
      </w:r>
      <w:commentRangeEnd w:id="143"/>
      <w:r w:rsidR="005F5901">
        <w:rPr>
          <w:rStyle w:val="CommentReference"/>
        </w:rPr>
        <w:commentReference w:id="143"/>
      </w:r>
    </w:p>
    <w:p w14:paraId="767B6575" w14:textId="77777777" w:rsidR="00B85EFE" w:rsidRPr="008E2ACA" w:rsidRDefault="00B85EFE" w:rsidP="00B85EFE">
      <w:pPr>
        <w:pStyle w:val="BodyText"/>
      </w:pPr>
      <w:r w:rsidRPr="008E2ACA">
        <w:t xml:space="preserve">Operators </w:t>
      </w:r>
      <w:r>
        <w:t>should</w:t>
      </w:r>
      <w:r w:rsidRPr="008E2ACA">
        <w:t xml:space="preserve"> be provided with adequate information and instructions for the safe and effective navigation of the MASS. These </w:t>
      </w:r>
      <w:r>
        <w:t>should</w:t>
      </w:r>
      <w:r w:rsidRPr="008E2ACA">
        <w:t xml:space="preserve"> be presented in a language and format that can be understood by the Operator in the context in which it is required.</w:t>
      </w:r>
    </w:p>
    <w:p w14:paraId="76F02C24" w14:textId="77777777" w:rsidR="00B85EFE" w:rsidRPr="008E2ACA" w:rsidRDefault="00B85EFE" w:rsidP="00B85EFE">
      <w:pPr>
        <w:pStyle w:val="BodyText"/>
      </w:pPr>
      <w:r w:rsidRPr="008E2ACA">
        <w:t xml:space="preserve">It </w:t>
      </w:r>
      <w:r>
        <w:t>should</w:t>
      </w:r>
      <w:r w:rsidRPr="008E2ACA">
        <w:t xml:space="preserve"> be possible to disable and isolate the Navigation system to allow inspection and maintenance tasks to be safely performed on the MASS. </w:t>
      </w:r>
    </w:p>
    <w:p w14:paraId="76DA5DFB" w14:textId="77777777" w:rsidR="00B85EFE" w:rsidRPr="008E2ACA" w:rsidRDefault="00B85EFE" w:rsidP="00B85EFE">
      <w:pPr>
        <w:pStyle w:val="BodyText"/>
      </w:pPr>
      <w:r w:rsidRPr="008E2ACA">
        <w:t xml:space="preserve"> System diagrams and instructions </w:t>
      </w:r>
      <w:r>
        <w:t>should</w:t>
      </w:r>
      <w:r w:rsidRPr="008E2ACA">
        <w:t xml:space="preserve"> be provided for maintenance of the Navigation system in a language and format that can be understood</w:t>
      </w:r>
    </w:p>
    <w:p w14:paraId="120A1C7F" w14:textId="77777777" w:rsidR="00A80352" w:rsidRPr="00A80352" w:rsidRDefault="00A80352" w:rsidP="00CD1F60">
      <w:pPr>
        <w:pStyle w:val="BodyText"/>
      </w:pPr>
    </w:p>
    <w:p w14:paraId="00E28BB5" w14:textId="77777777" w:rsidR="00CF6EC7" w:rsidRPr="00CF6EC7" w:rsidRDefault="00CF6EC7" w:rsidP="00CF6EC7">
      <w:pPr>
        <w:pStyle w:val="BodyText"/>
      </w:pPr>
    </w:p>
    <w:p w14:paraId="6FCD9B78" w14:textId="402BEB70" w:rsidR="000F2ED4" w:rsidRDefault="000F2ED4" w:rsidP="000F2ED4">
      <w:pPr>
        <w:pStyle w:val="Heading2"/>
        <w:rPr>
          <w:caps w:val="0"/>
        </w:rPr>
      </w:pPr>
      <w:bookmarkStart w:id="144" w:name="_Toc111186853"/>
      <w:commentRangeStart w:id="145"/>
      <w:r>
        <w:rPr>
          <w:caps w:val="0"/>
        </w:rPr>
        <w:t>Communication Systems</w:t>
      </w:r>
      <w:bookmarkEnd w:id="144"/>
      <w:r>
        <w:rPr>
          <w:caps w:val="0"/>
        </w:rPr>
        <w:t xml:space="preserve"> </w:t>
      </w:r>
      <w:commentRangeEnd w:id="145"/>
      <w:r w:rsidR="005F5901">
        <w:rPr>
          <w:rStyle w:val="CommentReference"/>
          <w:rFonts w:asciiTheme="minorHAnsi" w:eastAsiaTheme="minorHAnsi" w:hAnsiTheme="minorHAnsi" w:cstheme="minorBidi"/>
          <w:b w:val="0"/>
          <w:caps w:val="0"/>
          <w:color w:val="auto"/>
        </w:rPr>
        <w:commentReference w:id="145"/>
      </w:r>
    </w:p>
    <w:p w14:paraId="22142084" w14:textId="589B56B9" w:rsidR="00CF6EC7" w:rsidRDefault="00CF6EC7" w:rsidP="00CF6EC7">
      <w:pPr>
        <w:pStyle w:val="Heading2separationline"/>
      </w:pPr>
    </w:p>
    <w:p w14:paraId="149A3452" w14:textId="77777777" w:rsidR="00D400DA" w:rsidRPr="008E2ACA" w:rsidRDefault="00D400DA" w:rsidP="00D400DA">
      <w:pPr>
        <w:pStyle w:val="BodyText"/>
        <w:rPr>
          <w:rFonts w:cstheme="minorHAnsi"/>
        </w:rPr>
      </w:pPr>
      <w:commentRangeStart w:id="146"/>
      <w:r w:rsidRPr="008E2ACA">
        <w:t xml:space="preserve">MASS will </w:t>
      </w:r>
      <w:commentRangeEnd w:id="146"/>
      <w:r>
        <w:rPr>
          <w:rStyle w:val="CommentReference"/>
        </w:rPr>
        <w:commentReference w:id="146"/>
      </w:r>
      <w:r w:rsidRPr="008E2ACA">
        <w:t xml:space="preserve">be heavily dependent on communications systems for control and monitoring of the MASS, irrespective </w:t>
      </w:r>
      <w:r w:rsidRPr="008E2ACA">
        <w:rPr>
          <w:rFonts w:cstheme="minorHAnsi"/>
        </w:rPr>
        <w:t xml:space="preserve">of any existing regulatory requirements for carrying radio-communications systems. </w:t>
      </w:r>
    </w:p>
    <w:p w14:paraId="7AD5DE90" w14:textId="77777777" w:rsidR="00D400DA" w:rsidRPr="008E2ACA" w:rsidRDefault="00D400DA" w:rsidP="00D400DA">
      <w:pPr>
        <w:pStyle w:val="BodyText"/>
        <w:rPr>
          <w:rFonts w:cstheme="minorHAnsi"/>
        </w:rPr>
      </w:pPr>
      <w:r w:rsidRPr="008E2ACA">
        <w:rPr>
          <w:rFonts w:cstheme="minorHAnsi"/>
        </w:rPr>
        <w:t xml:space="preserve">RF communications requirements for MASS will include the following: </w:t>
      </w:r>
    </w:p>
    <w:p w14:paraId="79C84407" w14:textId="77777777" w:rsidR="00D400DA" w:rsidRPr="008E2ACA" w:rsidRDefault="00D400DA" w:rsidP="00D400DA">
      <w:pPr>
        <w:pStyle w:val="BodyText"/>
        <w:numPr>
          <w:ilvl w:val="0"/>
          <w:numId w:val="93"/>
        </w:numPr>
        <w:ind w:left="426" w:hanging="426"/>
        <w:rPr>
          <w:rFonts w:cstheme="minorHAnsi"/>
          <w:color w:val="000000" w:themeColor="text1"/>
        </w:rPr>
      </w:pPr>
      <w:r w:rsidRPr="003E5CDA">
        <w:rPr>
          <w:rFonts w:cstheme="minorHAnsi"/>
          <w:color w:val="221E1F"/>
          <w:szCs w:val="18"/>
        </w:rPr>
        <w:t xml:space="preserve">Global Maritime Distress &amp; Safety System </w:t>
      </w:r>
      <w:r w:rsidRPr="008E2ACA">
        <w:rPr>
          <w:rFonts w:cstheme="minorHAnsi"/>
          <w:color w:val="221E1F"/>
          <w:szCs w:val="18"/>
        </w:rPr>
        <w:t>(</w:t>
      </w:r>
      <w:r w:rsidRPr="008E2ACA">
        <w:rPr>
          <w:rFonts w:cstheme="minorHAnsi"/>
          <w:color w:val="000000" w:themeColor="text1"/>
        </w:rPr>
        <w:t xml:space="preserve">GMDSS) compatibility; </w:t>
      </w:r>
    </w:p>
    <w:p w14:paraId="12E6BB5B" w14:textId="77777777" w:rsidR="00D400DA" w:rsidRPr="008E2ACA" w:rsidRDefault="00D400DA" w:rsidP="00D400DA">
      <w:pPr>
        <w:pStyle w:val="BodyText"/>
        <w:numPr>
          <w:ilvl w:val="0"/>
          <w:numId w:val="93"/>
        </w:numPr>
        <w:ind w:left="426" w:hanging="426"/>
        <w:rPr>
          <w:rFonts w:cstheme="minorHAnsi"/>
          <w:color w:val="000000" w:themeColor="text1"/>
        </w:rPr>
      </w:pPr>
      <w:r w:rsidRPr="008E2ACA">
        <w:rPr>
          <w:rFonts w:cstheme="minorHAnsi"/>
          <w:color w:val="000000" w:themeColor="text1"/>
        </w:rPr>
        <w:t xml:space="preserve">Communications for Control System Monitoring and Input. </w:t>
      </w:r>
    </w:p>
    <w:p w14:paraId="38AE3A72" w14:textId="77777777" w:rsidR="00D400DA" w:rsidRPr="008E2ACA" w:rsidRDefault="00D400DA" w:rsidP="00D400DA">
      <w:pPr>
        <w:pStyle w:val="Heading3"/>
        <w:keepNext w:val="0"/>
        <w:keepLines w:val="0"/>
        <w:ind w:left="993" w:hanging="993"/>
      </w:pPr>
      <w:bookmarkStart w:id="147" w:name="_Toc98334475"/>
      <w:bookmarkStart w:id="148" w:name="_Toc111186854"/>
      <w:r w:rsidRPr="008E2ACA">
        <w:t>GMDSS Requirements</w:t>
      </w:r>
      <w:bookmarkEnd w:id="147"/>
      <w:bookmarkEnd w:id="148"/>
      <w:r w:rsidRPr="008E2ACA">
        <w:t xml:space="preserve"> </w:t>
      </w:r>
    </w:p>
    <w:p w14:paraId="0F04FD96" w14:textId="77777777" w:rsidR="00D400DA" w:rsidRPr="008E2ACA" w:rsidRDefault="00D400DA" w:rsidP="00D400DA">
      <w:pPr>
        <w:pStyle w:val="BodyText"/>
        <w:rPr>
          <w:color w:val="000000" w:themeColor="text1"/>
        </w:rPr>
      </w:pPr>
      <w:r w:rsidRPr="008E2ACA">
        <w:rPr>
          <w:color w:val="000000" w:themeColor="text1"/>
        </w:rPr>
        <w:t xml:space="preserve">The application of SOLAS Chapter IV (Radiocommunications) is to cargo ships of 300 gross tonnage and upwards on international voyages. </w:t>
      </w:r>
    </w:p>
    <w:p w14:paraId="4D81129F" w14:textId="77777777" w:rsidR="00D400DA" w:rsidRPr="008E2ACA" w:rsidRDefault="00D400DA" w:rsidP="00D400DA">
      <w:pPr>
        <w:pStyle w:val="BodyText"/>
        <w:rPr>
          <w:color w:val="000000" w:themeColor="text1"/>
        </w:rPr>
      </w:pPr>
      <w:r w:rsidRPr="008E2ACA">
        <w:rPr>
          <w:color w:val="000000" w:themeColor="text1"/>
        </w:rPr>
        <w:t xml:space="preserve">The Merchant Shipping (Radio Installations) Regulations (SI 1998 No. 2070) require cargo ships of 300 gross tonnage and upwards on domestic voyages to carry a GMDSS radio installation as described in the regulations. MASS of 300 gross tonnage and upwards should therefore comply with these regulations. </w:t>
      </w:r>
    </w:p>
    <w:p w14:paraId="6BB44144" w14:textId="77777777" w:rsidR="00D400DA" w:rsidRPr="008E2ACA" w:rsidRDefault="00D400DA" w:rsidP="00D400DA">
      <w:pPr>
        <w:pStyle w:val="BodyText"/>
        <w:rPr>
          <w:color w:val="000000" w:themeColor="text1"/>
        </w:rPr>
      </w:pPr>
      <w:r w:rsidRPr="008E2ACA">
        <w:rPr>
          <w:color w:val="000000" w:themeColor="text1"/>
        </w:rPr>
        <w:t xml:space="preserve">There are no requirements for ships under 300 gross tonnage, although any ship using the frequencies of the GMDSS are bound by the requirements of the ITU Radio Regulations. </w:t>
      </w:r>
    </w:p>
    <w:p w14:paraId="7D38AFEE" w14:textId="77777777" w:rsidR="00D400DA" w:rsidRPr="008E2ACA" w:rsidRDefault="00D400DA" w:rsidP="00D400DA">
      <w:pPr>
        <w:pStyle w:val="BodyText"/>
        <w:rPr>
          <w:color w:val="000000" w:themeColor="text1"/>
        </w:rPr>
      </w:pPr>
      <w:r w:rsidRPr="008E2ACA">
        <w:rPr>
          <w:color w:val="000000" w:themeColor="text1"/>
        </w:rPr>
        <w:t xml:space="preserve">The radio equipment to be carried depends on the capabilities of the MASS and the area of operation. The minimum and recommended radio equipment is given in Table 10-1. </w:t>
      </w:r>
    </w:p>
    <w:p w14:paraId="02C242C3" w14:textId="77777777" w:rsidR="00D400DA" w:rsidRPr="008E2ACA" w:rsidRDefault="00D400DA" w:rsidP="00D400DA">
      <w:pPr>
        <w:pStyle w:val="BodyText"/>
        <w:rPr>
          <w:color w:val="000000" w:themeColor="text1"/>
        </w:rPr>
      </w:pPr>
      <w:r w:rsidRPr="008E2ACA">
        <w:rPr>
          <w:color w:val="000000" w:themeColor="text1"/>
        </w:rPr>
        <w:lastRenderedPageBreak/>
        <w:t xml:space="preserve">The controller of the MASS while operating should, when practicable, be capable of receiving, interpreting and acting upon information transmitted via the following communications channels: </w:t>
      </w:r>
    </w:p>
    <w:p w14:paraId="7187EBB5"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Where practicable on VHF channel 16; </w:t>
      </w:r>
    </w:p>
    <w:p w14:paraId="066A79CB"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On VHF DSC channel 70; </w:t>
      </w:r>
    </w:p>
    <w:p w14:paraId="3DCF0EAD"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an MF installation, on DSC 2187.5 kHz; </w:t>
      </w:r>
    </w:p>
    <w:p w14:paraId="4B72E9F3"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 satellite installation, with enhanced group calling; </w:t>
      </w:r>
    </w:p>
    <w:p w14:paraId="1285E6B9"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For broadcasts of Maritime Safety Information e.g. by NAVTEX. </w:t>
      </w:r>
    </w:p>
    <w:p w14:paraId="35F0F9B6" w14:textId="77777777" w:rsidR="00D400DA" w:rsidRPr="008E2ACA" w:rsidRDefault="00D400DA" w:rsidP="00D400DA">
      <w:pPr>
        <w:pStyle w:val="BodyText"/>
      </w:pPr>
      <w:r w:rsidRPr="008E2ACA">
        <w:rPr>
          <w:color w:val="221E1F"/>
        </w:rPr>
        <w:t>The controller of the MASS should hold a certificate of competence for distress and safety radiocommunications (e.g. GMDSS Short Range Certificate or Long Range Certificate as appropriate).</w:t>
      </w:r>
    </w:p>
    <w:p w14:paraId="78A87EED" w14:textId="77777777" w:rsidR="00D400DA" w:rsidRPr="008C6088" w:rsidRDefault="00D400DA" w:rsidP="00D400DA">
      <w:pPr>
        <w:pStyle w:val="Heading3"/>
        <w:keepNext w:val="0"/>
        <w:keepLines w:val="0"/>
        <w:ind w:left="993" w:hanging="993"/>
      </w:pPr>
      <w:bookmarkStart w:id="149" w:name="_Toc98334476"/>
      <w:bookmarkStart w:id="150" w:name="_Toc111186855"/>
      <w:r w:rsidRPr="008E2ACA">
        <w:t>Communications For Control System Monitoring and Input</w:t>
      </w:r>
      <w:bookmarkEnd w:id="149"/>
      <w:bookmarkEnd w:id="150"/>
      <w:r w:rsidRPr="008E2ACA">
        <w:t xml:space="preserve"> </w:t>
      </w:r>
    </w:p>
    <w:p w14:paraId="731A32B2" w14:textId="77777777" w:rsidR="00D400DA" w:rsidRPr="008E2ACA" w:rsidRDefault="00D400DA" w:rsidP="00D400DA">
      <w:pPr>
        <w:pStyle w:val="BodyText"/>
      </w:pPr>
      <w:commentRangeStart w:id="151"/>
      <w:r w:rsidRPr="008E2ACA">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4F17C662" w14:textId="77777777" w:rsidR="00D400DA" w:rsidRPr="008E2ACA" w:rsidRDefault="00D400DA" w:rsidP="00D400DA">
      <w:pPr>
        <w:pStyle w:val="BodyText"/>
      </w:pPr>
      <w:r w:rsidRPr="008E2ACA">
        <w:t xml:space="preserve">These reversionary modes and energy supplies should be considered in the Risk Assessment, such that the risk of loss of control communications and ability to execute the emergency stop function is reduced to a level As Low As Reasonably Practical (ALARP). </w:t>
      </w:r>
    </w:p>
    <w:p w14:paraId="5E2270D8" w14:textId="77777777" w:rsidR="00D400DA" w:rsidRPr="008E2ACA" w:rsidRDefault="00D400DA" w:rsidP="00D400DA">
      <w:pPr>
        <w:pStyle w:val="BodyText"/>
      </w:pPr>
      <w:r w:rsidRPr="008E2ACA">
        <w:t xml:space="preserve">The communication suite is assumed to reflect the holistic coding requirements or registration certification of the MASS. Any reduction in system fit should be formally recorded, with each new mission/task requirement being reviewed and documented as ‘fit for task’ prior to operation. </w:t>
      </w:r>
    </w:p>
    <w:p w14:paraId="6A50071A" w14:textId="77777777" w:rsidR="00D400DA" w:rsidRPr="008E2ACA" w:rsidRDefault="00D400DA" w:rsidP="00D400DA">
      <w:pPr>
        <w:pStyle w:val="BodyText"/>
      </w:pPr>
      <w:r w:rsidRPr="008E2ACA">
        <w:t xml:space="preserve">If alternative communication systems are adopted as the primary method, the appropriate minimum level of RF communication capability should be fitted relative to the specific operation cycle. </w:t>
      </w:r>
    </w:p>
    <w:p w14:paraId="1B2D5B38" w14:textId="77777777" w:rsidR="00D400DA" w:rsidRPr="008E2ACA" w:rsidRDefault="00D400DA" w:rsidP="00D400DA">
      <w:pPr>
        <w:pStyle w:val="BodyText"/>
      </w:pPr>
      <w:r w:rsidRPr="008E2ACA">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commentRangeEnd w:id="151"/>
      <w:r w:rsidR="00B91BF8">
        <w:rPr>
          <w:rStyle w:val="CommentReference"/>
        </w:rPr>
        <w:commentReference w:id="151"/>
      </w:r>
    </w:p>
    <w:p w14:paraId="361146F7" w14:textId="77777777" w:rsidR="00D400DA" w:rsidRPr="008C6088" w:rsidRDefault="00D400DA" w:rsidP="00D400DA">
      <w:pPr>
        <w:pStyle w:val="Heading3"/>
        <w:keepNext w:val="0"/>
        <w:keepLines w:val="0"/>
        <w:ind w:left="993" w:hanging="993"/>
      </w:pPr>
      <w:bookmarkStart w:id="152" w:name="_Toc98334477"/>
      <w:bookmarkStart w:id="153" w:name="_Toc111186856"/>
      <w:r w:rsidRPr="008E2ACA">
        <w:t>RF Communications Installation</w:t>
      </w:r>
      <w:bookmarkEnd w:id="152"/>
      <w:bookmarkEnd w:id="153"/>
      <w:r w:rsidRPr="008E2ACA">
        <w:t xml:space="preserve"> </w:t>
      </w:r>
    </w:p>
    <w:p w14:paraId="4FDC407B" w14:textId="77777777" w:rsidR="00D400DA" w:rsidRPr="008E2ACA" w:rsidRDefault="00D400DA" w:rsidP="00D400DA">
      <w:pPr>
        <w:pStyle w:val="BodyText"/>
      </w:pPr>
      <w:r w:rsidRPr="008E2ACA">
        <w:t xml:space="preserve">All radio communication equipment should be of a type which is approved by the relevant authority. </w:t>
      </w:r>
    </w:p>
    <w:p w14:paraId="4FA284DA" w14:textId="77777777" w:rsidR="00D400DA" w:rsidRPr="008E2ACA" w:rsidRDefault="00D400DA" w:rsidP="00D400DA">
      <w:pPr>
        <w:pStyle w:val="BodyText"/>
      </w:pPr>
      <w:r w:rsidRPr="008E2ACA">
        <w:t xml:space="preserve">VHF transmission and reception ranges are reliable only within the LOS ranges of the aerials. </w:t>
      </w:r>
    </w:p>
    <w:p w14:paraId="28CF74B1" w14:textId="77777777" w:rsidR="00D400DA" w:rsidRPr="008E2ACA" w:rsidRDefault="00D400DA" w:rsidP="00D400DA">
      <w:pPr>
        <w:pStyle w:val="BodyText"/>
      </w:pPr>
      <w:r w:rsidRPr="008E2ACA">
        <w:t xml:space="preserve">Aerials should be mounted as high as is practicable to maximise performance. When the main aerial is fitted to a mast, which is equipped to carry sails, an emergency aerial should be provided. </w:t>
      </w:r>
    </w:p>
    <w:p w14:paraId="39BC6771" w14:textId="77777777" w:rsidR="00D400DA" w:rsidRPr="008E2ACA" w:rsidRDefault="00D400DA" w:rsidP="00D400DA">
      <w:pPr>
        <w:pStyle w:val="BodyText"/>
      </w:pPr>
      <w:r w:rsidRPr="008E2ACA">
        <w:t>Masters, Owners and Operators should be aware of VHF coverage in the intended area of operation. Where the certainty of good VHF coverage in the UK coastal area is in doubt, Masters, Owners and Operators should seek advice from the Administration on whether Medium Frequency (MF) or other equipment with long range transmission capability should be carried. (i.e. Mobile Satellite Communications Systems, etc.).</w:t>
      </w:r>
    </w:p>
    <w:p w14:paraId="5A5AEAAC" w14:textId="77777777" w:rsidR="00D400DA" w:rsidRPr="00D400DA" w:rsidRDefault="00D400DA" w:rsidP="00CD1F60">
      <w:pPr>
        <w:pStyle w:val="BodyText"/>
      </w:pPr>
    </w:p>
    <w:p w14:paraId="4098B058" w14:textId="77777777" w:rsidR="00CF6EC7" w:rsidRPr="00CF6EC7" w:rsidRDefault="00CF6EC7" w:rsidP="00CF6EC7">
      <w:pPr>
        <w:pStyle w:val="BodyText"/>
      </w:pPr>
    </w:p>
    <w:p w14:paraId="31E11BB8" w14:textId="77777777" w:rsidR="001725D4" w:rsidRDefault="001725D4" w:rsidP="001725D4">
      <w:pPr>
        <w:pStyle w:val="Heading2"/>
        <w:rPr>
          <w:caps w:val="0"/>
        </w:rPr>
      </w:pPr>
      <w:bookmarkStart w:id="154" w:name="_Toc111186857"/>
      <w:commentRangeStart w:id="155"/>
      <w:r>
        <w:rPr>
          <w:caps w:val="0"/>
        </w:rPr>
        <w:t>Cyber Security</w:t>
      </w:r>
      <w:bookmarkEnd w:id="154"/>
      <w:r>
        <w:rPr>
          <w:caps w:val="0"/>
        </w:rPr>
        <w:t xml:space="preserve"> </w:t>
      </w:r>
      <w:commentRangeEnd w:id="155"/>
      <w:r w:rsidR="00B91BF8">
        <w:rPr>
          <w:rStyle w:val="CommentReference"/>
          <w:rFonts w:asciiTheme="minorHAnsi" w:eastAsiaTheme="minorHAnsi" w:hAnsiTheme="minorHAnsi" w:cstheme="minorBidi"/>
          <w:b w:val="0"/>
          <w:caps w:val="0"/>
          <w:color w:val="auto"/>
        </w:rPr>
        <w:commentReference w:id="155"/>
      </w:r>
    </w:p>
    <w:p w14:paraId="0CC70BE3" w14:textId="26121244" w:rsidR="00CF6EC7" w:rsidRDefault="00CF6EC7" w:rsidP="00CF6EC7">
      <w:pPr>
        <w:pStyle w:val="Heading2separationline"/>
      </w:pPr>
    </w:p>
    <w:p w14:paraId="2C4B2DD0" w14:textId="77777777" w:rsidR="00CB15C3" w:rsidRPr="008E2ACA" w:rsidRDefault="00CB15C3" w:rsidP="00CB15C3">
      <w:pPr>
        <w:pStyle w:val="BodyText"/>
      </w:pPr>
      <w:commentRangeStart w:id="156"/>
      <w:r w:rsidRPr="008E2ACA">
        <w:t xml:space="preserve">The need </w:t>
      </w:r>
      <w:commentRangeEnd w:id="156"/>
      <w:r w:rsidR="006A354B">
        <w:rPr>
          <w:rStyle w:val="CommentReference"/>
        </w:rPr>
        <w:commentReference w:id="156"/>
      </w:r>
      <w:r w:rsidRPr="008E2ACA">
        <w:t>to implement effective cyber security strategies grows every day.  Cybercriminals continuously derive more sophisticated techniques for executing attacks.</w:t>
      </w:r>
    </w:p>
    <w:p w14:paraId="5B2946A6" w14:textId="77777777" w:rsidR="00CB15C3" w:rsidRPr="008E2ACA" w:rsidRDefault="00CB15C3" w:rsidP="00CB15C3">
      <w:pPr>
        <w:pStyle w:val="BodyText"/>
      </w:pPr>
      <w:r w:rsidRPr="008E2ACA">
        <w:t xml:space="preserve">All aspects of Cyber Safety and Security should be embedded in the initial design of all software and hardware in MASS.  The integration of these systems needs to be considered throughout the design process.  Consequent </w:t>
      </w:r>
      <w:r w:rsidRPr="008E2ACA">
        <w:lastRenderedPageBreak/>
        <w:t>updates and patches could have unforeseen, undesirable adverse effects on the functions and security integrity of the whole system.</w:t>
      </w:r>
    </w:p>
    <w:p w14:paraId="59883016" w14:textId="77777777" w:rsidR="00CB15C3" w:rsidRPr="008E2ACA" w:rsidRDefault="00CB15C3" w:rsidP="00CB15C3">
      <w:pPr>
        <w:pStyle w:val="BodyText"/>
      </w:pPr>
      <w:r w:rsidRPr="008E2ACA">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8E2ACA">
        <w:rPr>
          <w:rFonts w:cstheme="minorHAnsi"/>
        </w:rPr>
        <w:t xml:space="preserve">the </w:t>
      </w:r>
      <w:r w:rsidRPr="003E5CDA">
        <w:rPr>
          <w:rFonts w:cstheme="minorHAnsi"/>
          <w:color w:val="221E1F"/>
          <w:szCs w:val="18"/>
        </w:rPr>
        <w:t xml:space="preserve">International Safety Management </w:t>
      </w:r>
      <w:r w:rsidRPr="008E2ACA">
        <w:rPr>
          <w:rFonts w:cstheme="minorHAnsi"/>
          <w:color w:val="221E1F"/>
          <w:szCs w:val="18"/>
        </w:rPr>
        <w:t xml:space="preserve">(ISM) </w:t>
      </w:r>
      <w:r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in accordance with the international regulatory requirements, is understood to be demonstrated by: </w:t>
      </w:r>
    </w:p>
    <w:p w14:paraId="58A99767" w14:textId="77777777" w:rsidR="00CB15C3" w:rsidRPr="008E2ACA" w:rsidRDefault="00CB15C3" w:rsidP="00CB15C3">
      <w:pPr>
        <w:pStyle w:val="BodyText"/>
        <w:numPr>
          <w:ilvl w:val="0"/>
          <w:numId w:val="48"/>
        </w:numPr>
        <w:ind w:left="426" w:hanging="426"/>
      </w:pPr>
      <w:r w:rsidRPr="008E2ACA">
        <w:t xml:space="preserve">Evidence of the continuous improvement of approved safety management systems conforming to the requirements of the ISM Code to take into account cyber risks; and </w:t>
      </w:r>
    </w:p>
    <w:p w14:paraId="7D223B55" w14:textId="77777777" w:rsidR="00CB15C3" w:rsidRPr="008E2ACA" w:rsidRDefault="00CB15C3" w:rsidP="00CB15C3">
      <w:pPr>
        <w:pStyle w:val="BodyText"/>
        <w:numPr>
          <w:ilvl w:val="0"/>
          <w:numId w:val="48"/>
        </w:numPr>
        <w:ind w:left="426" w:hanging="426"/>
      </w:pPr>
      <w:r w:rsidRPr="008E2ACA">
        <w:t xml:space="preserve">Implementation of policies and procedures for effective cyber risk management </w:t>
      </w:r>
    </w:p>
    <w:p w14:paraId="09FAF59F" w14:textId="77777777" w:rsidR="003E2470" w:rsidRPr="003E2470" w:rsidRDefault="003E2470" w:rsidP="003E2470">
      <w:pPr>
        <w:pStyle w:val="BodyText"/>
      </w:pPr>
    </w:p>
    <w:p w14:paraId="76F16A5E" w14:textId="77777777" w:rsidR="00CF6EC7" w:rsidRPr="00CF6EC7" w:rsidRDefault="00CF6EC7" w:rsidP="00CF6EC7">
      <w:pPr>
        <w:pStyle w:val="BodyText"/>
      </w:pPr>
    </w:p>
    <w:p w14:paraId="24A1A3DB" w14:textId="49B7B90B" w:rsidR="007426C4" w:rsidRDefault="00E332DD" w:rsidP="001725D4">
      <w:pPr>
        <w:pStyle w:val="Heading1"/>
        <w:rPr>
          <w:caps w:val="0"/>
        </w:rPr>
      </w:pPr>
      <w:bookmarkStart w:id="157" w:name="_Toc111186858"/>
      <w:r>
        <w:rPr>
          <w:caps w:val="0"/>
        </w:rPr>
        <w:t>Testing and Auditing of MASS</w:t>
      </w:r>
      <w:bookmarkEnd w:id="157"/>
    </w:p>
    <w:p w14:paraId="495CAC67" w14:textId="77777777" w:rsidR="00E332DD" w:rsidRDefault="00E332DD" w:rsidP="00E332DD">
      <w:pPr>
        <w:pStyle w:val="Heading1separationline"/>
      </w:pPr>
    </w:p>
    <w:p w14:paraId="6604D14F" w14:textId="3C3F5A3C" w:rsidR="00D400DA" w:rsidRDefault="00D400DA" w:rsidP="00E332DD">
      <w:pPr>
        <w:pStyle w:val="BodyText"/>
      </w:pPr>
      <w:r>
        <w:t xml:space="preserve">[Require input on this concept – could be related to work on AI auditing.  Input from MASS operators? (OI, Autoship – perhaps DNV </w:t>
      </w:r>
      <w:commentRangeStart w:id="158"/>
      <w:r>
        <w:t>documents</w:t>
      </w:r>
      <w:commentRangeEnd w:id="158"/>
      <w:r w:rsidR="004D1E5C">
        <w:rPr>
          <w:rStyle w:val="CommentReference"/>
        </w:rPr>
        <w:commentReference w:id="158"/>
      </w:r>
      <w:r>
        <w:t>?]</w:t>
      </w:r>
      <w:r w:rsidR="00F67490">
        <w:t xml:space="preserve"> (Axel Hahn)</w:t>
      </w:r>
    </w:p>
    <w:p w14:paraId="284A8D31" w14:textId="77777777" w:rsidR="005F7183" w:rsidRPr="00E332DD" w:rsidRDefault="005F7183" w:rsidP="00E332DD">
      <w:pPr>
        <w:pStyle w:val="BodyText"/>
      </w:pPr>
    </w:p>
    <w:p w14:paraId="50068AC5" w14:textId="75DC6F2A" w:rsidR="000F2ED4" w:rsidRDefault="000F2ED4" w:rsidP="001725D4">
      <w:pPr>
        <w:pStyle w:val="Heading1"/>
        <w:rPr>
          <w:caps w:val="0"/>
        </w:rPr>
      </w:pPr>
      <w:bookmarkStart w:id="159" w:name="_Toc111186859"/>
      <w:r>
        <w:rPr>
          <w:caps w:val="0"/>
        </w:rPr>
        <w:t>MASS Operations</w:t>
      </w:r>
      <w:bookmarkEnd w:id="159"/>
    </w:p>
    <w:p w14:paraId="34DF43E4" w14:textId="77777777" w:rsidR="00CF6EC7" w:rsidRDefault="00CF6EC7" w:rsidP="00CF6EC7">
      <w:pPr>
        <w:pStyle w:val="Heading1separationline"/>
      </w:pPr>
    </w:p>
    <w:p w14:paraId="186C2A91" w14:textId="3670DF8E" w:rsidR="001725D4" w:rsidRDefault="003A3570" w:rsidP="001725D4">
      <w:pPr>
        <w:pStyle w:val="Heading2"/>
        <w:rPr>
          <w:caps w:val="0"/>
        </w:rPr>
      </w:pPr>
      <w:r>
        <w:t>[introductory text]</w:t>
      </w:r>
      <w:bookmarkStart w:id="160" w:name="_Toc111186860"/>
      <w:r w:rsidR="001725D4">
        <w:rPr>
          <w:caps w:val="0"/>
        </w:rPr>
        <w:t xml:space="preserve">Remote </w:t>
      </w:r>
      <w:commentRangeStart w:id="161"/>
      <w:r w:rsidR="001725D4">
        <w:rPr>
          <w:caps w:val="0"/>
        </w:rPr>
        <w:t>Control Centres</w:t>
      </w:r>
      <w:bookmarkEnd w:id="160"/>
      <w:commentRangeEnd w:id="161"/>
      <w:r w:rsidR="00B91BF8">
        <w:rPr>
          <w:rStyle w:val="CommentReference"/>
          <w:rFonts w:asciiTheme="minorHAnsi" w:eastAsiaTheme="minorHAnsi" w:hAnsiTheme="minorHAnsi" w:cstheme="minorBidi"/>
          <w:b w:val="0"/>
          <w:caps w:val="0"/>
          <w:color w:val="auto"/>
        </w:rPr>
        <w:commentReference w:id="161"/>
      </w:r>
    </w:p>
    <w:p w14:paraId="2A0DC146" w14:textId="77777777" w:rsidR="00CF6EC7" w:rsidRDefault="00CF6EC7" w:rsidP="00CF6EC7">
      <w:pPr>
        <w:pStyle w:val="Heading2separationline"/>
      </w:pPr>
    </w:p>
    <w:p w14:paraId="044A3E6C" w14:textId="77777777" w:rsidR="003A3570" w:rsidRPr="00CF6EC7" w:rsidRDefault="003A3570" w:rsidP="003A3570">
      <w:pPr>
        <w:pStyle w:val="BodyText"/>
      </w:pPr>
      <w:r>
        <w:t>[confirm level of detail here for RCC aspects]</w:t>
      </w:r>
    </w:p>
    <w:p w14:paraId="0D70C6BC" w14:textId="77777777" w:rsidR="00F85D38" w:rsidRPr="008E2ACA" w:rsidRDefault="00F85D38" w:rsidP="00F85D38">
      <w:pPr>
        <w:pStyle w:val="BodyText"/>
      </w:pPr>
      <w:commentRangeStart w:id="162"/>
      <w:r w:rsidRPr="008E2ACA">
        <w:t xml:space="preserve">The RCC </w:t>
      </w:r>
      <w:commentRangeEnd w:id="162"/>
      <w:r>
        <w:rPr>
          <w:rStyle w:val="CommentReference"/>
        </w:rPr>
        <w:commentReference w:id="162"/>
      </w:r>
      <w:r w:rsidRPr="008E2ACA">
        <w:t xml:space="preserve">is the set or system of equipment and control units that are needed at the site or sites where safe and effective remote command, control and/or monitoring of the MASS, or several MASS, is conducted. </w:t>
      </w:r>
    </w:p>
    <w:p w14:paraId="3A84D544" w14:textId="77777777" w:rsidR="00F85D38" w:rsidRPr="008E2ACA" w:rsidRDefault="00F85D38" w:rsidP="00F85D38">
      <w:pPr>
        <w:pStyle w:val="BodyText"/>
      </w:pPr>
      <w:r w:rsidRPr="008E2ACA">
        <w:t>The RCC enables the command and control of the MASS. The RCC may be located afloat on a separate ship or ashore. The RCC may also interface with other RCCs that are separately located; the risk assessment w</w:t>
      </w:r>
      <w:r>
        <w:t>ould</w:t>
      </w:r>
      <w:r w:rsidRPr="008E2ACA">
        <w:t xml:space="preserve"> indicate which RCC has responsibility for a MASS at a specific time. </w:t>
      </w:r>
    </w:p>
    <w:p w14:paraId="14F669AC" w14:textId="77777777" w:rsidR="00F85D38" w:rsidRPr="008E2ACA" w:rsidRDefault="00F85D38" w:rsidP="00F85D38">
      <w:pPr>
        <w:pStyle w:val="BodyText"/>
      </w:pPr>
      <w:r w:rsidRPr="008E2ACA">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is located in another country. Questions of jurisdiction and responsibility pertaining to the regulation of RCCs is an important matter for the international community and owners/operators should take this into account in the development of their operational procedures. </w:t>
      </w:r>
    </w:p>
    <w:p w14:paraId="4C40A867" w14:textId="77777777" w:rsidR="00F85D38" w:rsidRPr="008C6088" w:rsidRDefault="00F85D38" w:rsidP="00F85D38">
      <w:pPr>
        <w:pStyle w:val="Heading3"/>
        <w:keepNext w:val="0"/>
        <w:keepLines w:val="0"/>
        <w:ind w:left="993" w:hanging="993"/>
      </w:pPr>
      <w:bookmarkStart w:id="163" w:name="_Toc98334483"/>
      <w:bookmarkStart w:id="164" w:name="_Toc111186861"/>
      <w:r w:rsidRPr="008E2ACA">
        <w:t>Sub-System Architecture</w:t>
      </w:r>
      <w:bookmarkEnd w:id="163"/>
      <w:bookmarkEnd w:id="164"/>
      <w:r w:rsidRPr="008E2ACA">
        <w:t xml:space="preserve"> </w:t>
      </w:r>
    </w:p>
    <w:p w14:paraId="678944BE" w14:textId="77777777" w:rsidR="00F85D38" w:rsidRPr="008E2ACA" w:rsidRDefault="00F85D38" w:rsidP="00F85D38">
      <w:pPr>
        <w:pStyle w:val="BodyText"/>
        <w:rPr>
          <w:color w:val="000000" w:themeColor="text1"/>
        </w:rPr>
      </w:pPr>
      <w:r w:rsidRPr="008E2ACA">
        <w:rPr>
          <w:color w:val="000000" w:themeColor="text1"/>
        </w:rPr>
        <w:t xml:space="preserve">The RCC architecture will vary from system to system, but enables the following tasks to be undertaken to a level appropriate for the mission, in accordance with the risk assessment: </w:t>
      </w:r>
    </w:p>
    <w:p w14:paraId="181F1840"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Operation Planning; </w:t>
      </w:r>
    </w:p>
    <w:p w14:paraId="7BF1FFF3"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Operation Control; </w:t>
      </w:r>
    </w:p>
    <w:p w14:paraId="0DF51008"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Post Operation Analysis.</w:t>
      </w:r>
    </w:p>
    <w:p w14:paraId="0D74B509" w14:textId="77777777" w:rsidR="00F85D38" w:rsidRPr="008C6088" w:rsidRDefault="00F85D38" w:rsidP="00F85D38">
      <w:pPr>
        <w:pStyle w:val="Heading3"/>
        <w:keepNext w:val="0"/>
        <w:keepLines w:val="0"/>
        <w:ind w:left="993" w:hanging="993"/>
      </w:pPr>
      <w:bookmarkStart w:id="165" w:name="_Toc98334484"/>
      <w:bookmarkStart w:id="166" w:name="_Toc111186862"/>
      <w:r w:rsidRPr="008E2ACA">
        <w:lastRenderedPageBreak/>
        <w:t xml:space="preserve">Tasking Cycle of the </w:t>
      </w:r>
      <w:r w:rsidRPr="008C6088">
        <w:t>MASS</w:t>
      </w:r>
      <w:bookmarkEnd w:id="165"/>
      <w:bookmarkEnd w:id="166"/>
      <w:r w:rsidRPr="008C6088">
        <w:t xml:space="preserve"> </w:t>
      </w:r>
    </w:p>
    <w:p w14:paraId="5151E19A" w14:textId="77777777" w:rsidR="00F85D38" w:rsidRPr="008E2ACA" w:rsidRDefault="00F85D38" w:rsidP="00F85D38">
      <w:pPr>
        <w:pStyle w:val="BodyText"/>
      </w:pPr>
      <w:r w:rsidRPr="008E2ACA">
        <w:t>The MASS tasking cycle is a sub-set of the overarching system life cycle and includes a number of tasks that involve the operation of the RCC. It is necessary to clearly define the concept of use and tasking cycle of the MASS and the roles, responsibilities and boundaries of those involved in these tasks.</w:t>
      </w:r>
    </w:p>
    <w:p w14:paraId="4D48A7C9" w14:textId="77777777" w:rsidR="00F85D38" w:rsidRPr="008C6088" w:rsidRDefault="00F85D38" w:rsidP="00F85D38">
      <w:pPr>
        <w:pStyle w:val="Heading3"/>
        <w:keepNext w:val="0"/>
        <w:keepLines w:val="0"/>
        <w:ind w:left="993" w:hanging="993"/>
      </w:pPr>
      <w:bookmarkStart w:id="167" w:name="_Toc98334485"/>
      <w:bookmarkStart w:id="168" w:name="_Toc111186863"/>
      <w:r w:rsidRPr="008E2ACA">
        <w:t xml:space="preserve">Responsibility of the </w:t>
      </w:r>
      <w:r w:rsidRPr="008C6088">
        <w:t xml:space="preserve">RCC </w:t>
      </w:r>
      <w:r w:rsidRPr="008E2ACA">
        <w:t xml:space="preserve">Operator </w:t>
      </w:r>
      <w:commentRangeStart w:id="169"/>
      <w:r w:rsidRPr="008E2ACA">
        <w:t xml:space="preserve">Within an Operational </w:t>
      </w:r>
      <w:commentRangeEnd w:id="169"/>
      <w:r w:rsidR="00B91BF8">
        <w:rPr>
          <w:rStyle w:val="CommentReference"/>
          <w:rFonts w:asciiTheme="minorHAnsi" w:eastAsiaTheme="minorHAnsi" w:hAnsiTheme="minorHAnsi" w:cstheme="minorBidi"/>
          <w:b w:val="0"/>
          <w:bCs w:val="0"/>
          <w:smallCaps w:val="0"/>
          <w:color w:val="auto"/>
        </w:rPr>
        <w:commentReference w:id="169"/>
      </w:r>
      <w:commentRangeStart w:id="170"/>
      <w:r w:rsidRPr="008E2ACA">
        <w:t>Hierarchy</w:t>
      </w:r>
      <w:commentRangeEnd w:id="170"/>
      <w:r>
        <w:rPr>
          <w:rStyle w:val="CommentReference"/>
          <w:rFonts w:asciiTheme="minorHAnsi" w:eastAsiaTheme="minorHAnsi" w:hAnsiTheme="minorHAnsi" w:cstheme="minorBidi"/>
          <w:b w:val="0"/>
          <w:bCs w:val="0"/>
          <w:smallCaps w:val="0"/>
          <w:color w:val="auto"/>
        </w:rPr>
        <w:commentReference w:id="170"/>
      </w:r>
      <w:bookmarkEnd w:id="167"/>
      <w:bookmarkEnd w:id="168"/>
      <w:r w:rsidRPr="008E2ACA">
        <w:t xml:space="preserve"> </w:t>
      </w:r>
    </w:p>
    <w:p w14:paraId="7759B7DD" w14:textId="77777777" w:rsidR="00F85D38" w:rsidRPr="008E2ACA" w:rsidRDefault="00F85D38" w:rsidP="00F85D38">
      <w:pPr>
        <w:pStyle w:val="BodyText"/>
        <w:rPr>
          <w:rFonts w:cstheme="minorHAnsi"/>
        </w:rPr>
      </w:pPr>
      <w:r w:rsidRPr="008E2ACA">
        <w:rPr>
          <w:rFonts w:cstheme="minorHAnsi"/>
        </w:rPr>
        <w:t xml:space="preserve">In most cases, there will </w:t>
      </w:r>
      <w:r>
        <w:rPr>
          <w:rFonts w:cstheme="minorHAnsi"/>
        </w:rPr>
        <w:t xml:space="preserve">have to </w:t>
      </w:r>
      <w:r w:rsidRPr="008E2ACA">
        <w:rPr>
          <w:rFonts w:cstheme="minorHAnsi"/>
        </w:rPr>
        <w:t xml:space="preserve">be several personnel involved in the operation of the MASS with different types and levels of responsibility. The titles given to these personnel will differ depending on the type of commercial or military application. It is necessary to have a clear understanding of the responsibilities of all involved in the operation, particularly the RCC operator. </w:t>
      </w:r>
    </w:p>
    <w:p w14:paraId="47EF7E10" w14:textId="77777777" w:rsidR="00F85D38" w:rsidRPr="008E2ACA" w:rsidRDefault="00F85D38" w:rsidP="00F85D38">
      <w:pPr>
        <w:pStyle w:val="BodyText"/>
        <w:rPr>
          <w:rFonts w:cstheme="minorHAnsi"/>
          <w:color w:val="221E1F"/>
          <w:szCs w:val="18"/>
        </w:rPr>
      </w:pPr>
      <w:r w:rsidRPr="008E2ACA">
        <w:rPr>
          <w:rFonts w:cstheme="minorHAnsi"/>
          <w:color w:val="221E1F"/>
          <w:szCs w:val="18"/>
        </w:rPr>
        <w:t xml:space="preserve">The following is an example of possible roles and responsibilities: </w:t>
      </w:r>
    </w:p>
    <w:p w14:paraId="49C4117D"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Master/Commanding Officer </w:t>
      </w:r>
    </w:p>
    <w:p w14:paraId="01DFD4E9" w14:textId="77777777" w:rsidR="00F85D38" w:rsidRPr="008E2ACA" w:rsidRDefault="00F85D38" w:rsidP="00F85D38">
      <w:pPr>
        <w:pStyle w:val="Bullet2"/>
        <w:numPr>
          <w:ilvl w:val="0"/>
          <w:numId w:val="101"/>
        </w:numPr>
        <w:ind w:left="993" w:hanging="426"/>
      </w:pPr>
      <w:r w:rsidRPr="008E2ACA">
        <w:t xml:space="preserve">Overall responsibility for the ship and her crew and all operations including those involving off board systems (MASS); </w:t>
      </w:r>
    </w:p>
    <w:p w14:paraId="02F7A2B9" w14:textId="77777777" w:rsidR="00F85D38" w:rsidRPr="008E2ACA" w:rsidRDefault="00F85D38" w:rsidP="00F85D38">
      <w:pPr>
        <w:pStyle w:val="Bullet2"/>
        <w:numPr>
          <w:ilvl w:val="0"/>
          <w:numId w:val="101"/>
        </w:numPr>
        <w:ind w:left="993" w:hanging="426"/>
      </w:pPr>
      <w:r w:rsidRPr="008E2ACA">
        <w:t xml:space="preserve">– Authorises the mission plan. </w:t>
      </w:r>
    </w:p>
    <w:p w14:paraId="712A4FE6"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RCC Watch Officer </w:t>
      </w:r>
    </w:p>
    <w:p w14:paraId="7F482055" w14:textId="77777777" w:rsidR="00F85D38" w:rsidRPr="008E2ACA" w:rsidRDefault="00F85D38" w:rsidP="00F85D38">
      <w:pPr>
        <w:pStyle w:val="Bullet2"/>
        <w:numPr>
          <w:ilvl w:val="0"/>
          <w:numId w:val="101"/>
        </w:numPr>
        <w:ind w:left="993" w:hanging="426"/>
      </w:pPr>
      <w:r w:rsidRPr="008E2ACA">
        <w:t xml:space="preserve">Manages and commands the complete MASS mission; </w:t>
      </w:r>
    </w:p>
    <w:p w14:paraId="0D0D6A46" w14:textId="77777777" w:rsidR="00F85D38" w:rsidRPr="008E2ACA" w:rsidRDefault="00F85D38" w:rsidP="00F85D38">
      <w:pPr>
        <w:pStyle w:val="Bullet2"/>
        <w:numPr>
          <w:ilvl w:val="0"/>
          <w:numId w:val="101"/>
        </w:numPr>
        <w:ind w:left="993" w:hanging="426"/>
      </w:pPr>
      <w:r w:rsidRPr="008E2ACA">
        <w:t xml:space="preserve">Manages the interaction between MASS RCC operator, crane operator, payload operators etc; </w:t>
      </w:r>
    </w:p>
    <w:p w14:paraId="56B2A99D" w14:textId="77777777" w:rsidR="00F85D38" w:rsidRPr="008E2ACA" w:rsidRDefault="00F85D38" w:rsidP="00F85D38">
      <w:pPr>
        <w:pStyle w:val="Bullet2"/>
        <w:numPr>
          <w:ilvl w:val="0"/>
          <w:numId w:val="101"/>
        </w:numPr>
        <w:ind w:left="993" w:hanging="426"/>
      </w:pPr>
      <w:r w:rsidRPr="008E2ACA">
        <w:t xml:space="preserve">Involved in mission planning, execution and post mission evaluation; </w:t>
      </w:r>
    </w:p>
    <w:p w14:paraId="1F21CFFE" w14:textId="77777777" w:rsidR="00F85D38" w:rsidRPr="008E2ACA" w:rsidRDefault="00F85D38" w:rsidP="00F85D38">
      <w:pPr>
        <w:pStyle w:val="Bullet2"/>
        <w:numPr>
          <w:ilvl w:val="0"/>
          <w:numId w:val="101"/>
        </w:numPr>
        <w:ind w:left="993" w:hanging="426"/>
      </w:pPr>
      <w:r w:rsidRPr="008E2ACA">
        <w:t xml:space="preserve">Direct communication with equipment operators; </w:t>
      </w:r>
    </w:p>
    <w:p w14:paraId="6F350296" w14:textId="77777777" w:rsidR="00F85D38" w:rsidRPr="008E2ACA" w:rsidRDefault="00F85D38" w:rsidP="00F85D38">
      <w:pPr>
        <w:pStyle w:val="Bullet2"/>
        <w:numPr>
          <w:ilvl w:val="0"/>
          <w:numId w:val="101"/>
        </w:numPr>
        <w:ind w:left="993" w:hanging="426"/>
      </w:pPr>
      <w:r w:rsidRPr="008E2ACA">
        <w:t>If the MASS Watch Officer (MWO) is located in the Operations Room, then the oversight of crane/deck operations will pass to the commanding officer on the bridge.</w:t>
      </w:r>
    </w:p>
    <w:p w14:paraId="5FB120FD" w14:textId="77777777" w:rsidR="00F85D38" w:rsidRPr="00C5424B" w:rsidRDefault="00F85D38" w:rsidP="00F85D38">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RCC Operator </w:t>
      </w:r>
    </w:p>
    <w:p w14:paraId="294B645A" w14:textId="77777777" w:rsidR="00F85D38" w:rsidRPr="00C5424B" w:rsidRDefault="00F85D38" w:rsidP="00F85D38">
      <w:pPr>
        <w:pStyle w:val="Bullet2"/>
        <w:numPr>
          <w:ilvl w:val="0"/>
          <w:numId w:val="101"/>
        </w:numPr>
        <w:ind w:left="993" w:hanging="426"/>
      </w:pPr>
      <w:r w:rsidRPr="00C5424B">
        <w:t xml:space="preserve">Receives commands from the Watch Officer; </w:t>
      </w:r>
    </w:p>
    <w:p w14:paraId="4C558D63" w14:textId="77777777" w:rsidR="00F85D38" w:rsidRPr="00C5424B" w:rsidRDefault="00F85D38" w:rsidP="00F85D38">
      <w:pPr>
        <w:pStyle w:val="Bullet2"/>
        <w:numPr>
          <w:ilvl w:val="0"/>
          <w:numId w:val="101"/>
        </w:numPr>
        <w:ind w:left="993" w:hanging="426"/>
      </w:pPr>
      <w:r w:rsidRPr="00C5424B">
        <w:t xml:space="preserve">Responsible for the MASS command and control when operated by the RCC; </w:t>
      </w:r>
    </w:p>
    <w:p w14:paraId="091DEDC1" w14:textId="77777777" w:rsidR="00F85D38" w:rsidRPr="00C5424B" w:rsidRDefault="00F85D38" w:rsidP="00F85D38">
      <w:pPr>
        <w:pStyle w:val="Bullet2"/>
        <w:numPr>
          <w:ilvl w:val="0"/>
          <w:numId w:val="101"/>
        </w:numPr>
        <w:ind w:left="993" w:hanging="426"/>
      </w:pPr>
      <w:r w:rsidRPr="00C5424B">
        <w:t xml:space="preserve">Responsible for mission planning, execution and post mission evaluation; </w:t>
      </w:r>
    </w:p>
    <w:p w14:paraId="5C36AFF9" w14:textId="77777777" w:rsidR="00F85D38" w:rsidRPr="00C5424B" w:rsidRDefault="00F85D38" w:rsidP="00F85D38">
      <w:pPr>
        <w:pStyle w:val="Bullet2"/>
        <w:numPr>
          <w:ilvl w:val="0"/>
          <w:numId w:val="101"/>
        </w:numPr>
        <w:ind w:left="993" w:hanging="426"/>
      </w:pPr>
      <w:r w:rsidRPr="00C5424B">
        <w:t xml:space="preserve">Could be fully or partially responsible (shared by payload operator) for launch and recovery of vehicle payloads (ROVs, AUVs, towed systems and </w:t>
      </w:r>
      <w:r w:rsidRPr="00CE0282">
        <w:rPr>
          <w:rFonts w:cstheme="minorHAnsi"/>
          <w:color w:val="221E1F"/>
          <w:szCs w:val="18"/>
        </w:rPr>
        <w:t>Unmanned Aerial Systems</w:t>
      </w:r>
      <w:r w:rsidRPr="003E5CDA">
        <w:rPr>
          <w:rFonts w:ascii="EGPINH+ArialMT" w:hAnsi="EGPINH+ArialMT" w:cs="EGPINH+ArialMT"/>
          <w:color w:val="221E1F"/>
          <w:szCs w:val="18"/>
        </w:rPr>
        <w:t xml:space="preserve"> </w:t>
      </w:r>
      <w:r w:rsidRPr="008E2ACA">
        <w:rPr>
          <w:rFonts w:ascii="EGPINH+ArialMT" w:hAnsi="EGPINH+ArialMT" w:cs="EGPINH+ArialMT"/>
          <w:color w:val="221E1F"/>
          <w:szCs w:val="18"/>
        </w:rPr>
        <w:t>(</w:t>
      </w:r>
      <w:r w:rsidRPr="00C5424B">
        <w:t xml:space="preserve">UAS); </w:t>
      </w:r>
    </w:p>
    <w:p w14:paraId="3909B967" w14:textId="77777777" w:rsidR="00F85D38" w:rsidRPr="00C5424B" w:rsidRDefault="00F85D38" w:rsidP="00F85D38">
      <w:pPr>
        <w:pStyle w:val="Bullet2"/>
        <w:numPr>
          <w:ilvl w:val="0"/>
          <w:numId w:val="101"/>
        </w:numPr>
        <w:ind w:left="993" w:hanging="426"/>
      </w:pPr>
      <w:r w:rsidRPr="00C5424B">
        <w:t xml:space="preserve">Communicates with other operators, e.g. crane operator, secondary operator on deck and payload operators. </w:t>
      </w:r>
    </w:p>
    <w:p w14:paraId="451A6502" w14:textId="77777777" w:rsidR="00F85D38" w:rsidRPr="00C5424B" w:rsidRDefault="00F85D38" w:rsidP="00F85D38">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Ship Crane Operator </w:t>
      </w:r>
    </w:p>
    <w:p w14:paraId="20A1C73C" w14:textId="77777777" w:rsidR="00F85D38" w:rsidRPr="00C5424B" w:rsidRDefault="00F85D38" w:rsidP="00F85D38">
      <w:pPr>
        <w:pStyle w:val="Bullet2"/>
        <w:numPr>
          <w:ilvl w:val="0"/>
          <w:numId w:val="101"/>
        </w:numPr>
        <w:ind w:left="993" w:hanging="426"/>
      </w:pPr>
      <w:r w:rsidRPr="00C5424B">
        <w:t xml:space="preserve">Receives commands from the Watch Officer; </w:t>
      </w:r>
    </w:p>
    <w:p w14:paraId="7965038A" w14:textId="77777777" w:rsidR="00F85D38" w:rsidRPr="00C5424B" w:rsidRDefault="00F85D38" w:rsidP="00F85D38">
      <w:pPr>
        <w:pStyle w:val="Bullet2"/>
        <w:numPr>
          <w:ilvl w:val="0"/>
          <w:numId w:val="101"/>
        </w:numPr>
        <w:ind w:left="993" w:hanging="426"/>
      </w:pPr>
      <w:r w:rsidRPr="00C5424B">
        <w:t xml:space="preserve">Responsible for lifting and lowering MASS to/from water; </w:t>
      </w:r>
    </w:p>
    <w:p w14:paraId="3345AE8F" w14:textId="77777777" w:rsidR="00F85D38" w:rsidRPr="00C5424B" w:rsidRDefault="00F85D38" w:rsidP="00F85D38">
      <w:pPr>
        <w:pStyle w:val="Bullet2"/>
        <w:numPr>
          <w:ilvl w:val="0"/>
          <w:numId w:val="101"/>
        </w:numPr>
        <w:ind w:left="993" w:hanging="426"/>
      </w:pPr>
      <w:r w:rsidRPr="00C5424B">
        <w:t xml:space="preserve">Will require to have communication with the MASS RCC and MASS secondary operator on deck as appropriate. </w:t>
      </w:r>
    </w:p>
    <w:p w14:paraId="13466D4F" w14:textId="77777777" w:rsidR="00F85D38" w:rsidRPr="00C5424B" w:rsidRDefault="00F85D38" w:rsidP="00F85D38">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MASS Payload Operator </w:t>
      </w:r>
    </w:p>
    <w:p w14:paraId="0FDC1C82" w14:textId="77777777" w:rsidR="00F85D38" w:rsidRPr="008E2ACA" w:rsidRDefault="00F85D38" w:rsidP="00F85D38">
      <w:pPr>
        <w:pStyle w:val="BodyText"/>
        <w:ind w:left="426"/>
        <w:rPr>
          <w:color w:val="000000" w:themeColor="text1"/>
          <w:szCs w:val="18"/>
        </w:rPr>
      </w:pPr>
      <w:r w:rsidRPr="008E2ACA">
        <w:rPr>
          <w:color w:val="000000" w:themeColor="text1"/>
          <w:szCs w:val="18"/>
        </w:rPr>
        <w:t xml:space="preserve">Receives commands from the Watch Officer; </w:t>
      </w:r>
    </w:p>
    <w:p w14:paraId="0A3E7288" w14:textId="77777777" w:rsidR="00F85D38" w:rsidRPr="008E2ACA" w:rsidRDefault="00F85D38" w:rsidP="00F85D38">
      <w:pPr>
        <w:pStyle w:val="Bullet2"/>
        <w:numPr>
          <w:ilvl w:val="0"/>
          <w:numId w:val="101"/>
        </w:numPr>
        <w:ind w:left="993" w:hanging="426"/>
      </w:pPr>
      <w:r w:rsidRPr="008E2ACA">
        <w:t xml:space="preserve">Could receive commands directly from the MASS RCC Operator; </w:t>
      </w:r>
    </w:p>
    <w:p w14:paraId="18BC93F1" w14:textId="77777777" w:rsidR="00F85D38" w:rsidRPr="008E2ACA" w:rsidRDefault="00F85D38" w:rsidP="00F85D38">
      <w:pPr>
        <w:pStyle w:val="Bullet2"/>
        <w:numPr>
          <w:ilvl w:val="0"/>
          <w:numId w:val="101"/>
        </w:numPr>
        <w:ind w:left="993" w:hanging="426"/>
      </w:pPr>
      <w:r w:rsidRPr="008E2ACA">
        <w:t xml:space="preserve">Responsible for operation of payload; </w:t>
      </w:r>
    </w:p>
    <w:p w14:paraId="15843170" w14:textId="77777777" w:rsidR="00F85D38" w:rsidRPr="008E2ACA" w:rsidRDefault="00F85D38" w:rsidP="00F85D38">
      <w:pPr>
        <w:pStyle w:val="Bullet2"/>
        <w:numPr>
          <w:ilvl w:val="0"/>
          <w:numId w:val="101"/>
        </w:numPr>
        <w:ind w:left="993" w:hanging="426"/>
      </w:pPr>
      <w:r w:rsidRPr="008E2ACA">
        <w:lastRenderedPageBreak/>
        <w:t xml:space="preserve">Could be fully or partially responsible (shared by RCC operator) for launch and recovery of vehicle payload (ROVs, AUVs, towed systems and UAS); </w:t>
      </w:r>
    </w:p>
    <w:p w14:paraId="0B694199" w14:textId="77777777" w:rsidR="00F85D38" w:rsidRPr="008E2ACA" w:rsidRDefault="00F85D38" w:rsidP="00F85D38">
      <w:pPr>
        <w:pStyle w:val="Bullet2"/>
        <w:numPr>
          <w:ilvl w:val="0"/>
          <w:numId w:val="101"/>
        </w:numPr>
        <w:ind w:left="993" w:hanging="426"/>
      </w:pPr>
      <w:r w:rsidRPr="008E2ACA">
        <w:t xml:space="preserve">Will have communication with MASS RCC Operator; </w:t>
      </w:r>
    </w:p>
    <w:p w14:paraId="60064EFD" w14:textId="77777777" w:rsidR="00F85D38" w:rsidRPr="008E2ACA" w:rsidRDefault="00F85D38" w:rsidP="00F85D38">
      <w:pPr>
        <w:pStyle w:val="Bullet2"/>
        <w:numPr>
          <w:ilvl w:val="0"/>
          <w:numId w:val="101"/>
        </w:numPr>
        <w:ind w:left="993" w:hanging="426"/>
      </w:pPr>
      <w:r w:rsidRPr="008E2ACA">
        <w:t>This role could be conducted by the RCC Operator.</w:t>
      </w:r>
    </w:p>
    <w:p w14:paraId="6CCA3B93" w14:textId="77777777" w:rsidR="00585CE5" w:rsidRPr="00C5424B" w:rsidRDefault="00585CE5" w:rsidP="00585CE5">
      <w:pPr>
        <w:pStyle w:val="Heading3"/>
        <w:keepNext w:val="0"/>
        <w:keepLines w:val="0"/>
        <w:ind w:left="993" w:hanging="993"/>
      </w:pPr>
      <w:bookmarkStart w:id="171" w:name="_Toc98334487"/>
      <w:bookmarkStart w:id="172" w:name="_Toc111186864"/>
      <w:r w:rsidRPr="008E2ACA">
        <w:t xml:space="preserve">Transfer of Mass </w:t>
      </w:r>
      <w:commentRangeStart w:id="173"/>
      <w:r w:rsidRPr="008E2ACA">
        <w:t>Control</w:t>
      </w:r>
      <w:commentRangeEnd w:id="173"/>
      <w:r>
        <w:rPr>
          <w:rStyle w:val="CommentReference"/>
          <w:rFonts w:asciiTheme="minorHAnsi" w:eastAsiaTheme="minorHAnsi" w:hAnsiTheme="minorHAnsi" w:cstheme="minorBidi"/>
          <w:b w:val="0"/>
          <w:bCs w:val="0"/>
          <w:smallCaps w:val="0"/>
          <w:color w:val="auto"/>
        </w:rPr>
        <w:commentReference w:id="173"/>
      </w:r>
      <w:bookmarkEnd w:id="171"/>
      <w:bookmarkEnd w:id="172"/>
      <w:r w:rsidRPr="008E2ACA">
        <w:t xml:space="preserve"> </w:t>
      </w:r>
    </w:p>
    <w:p w14:paraId="255C7568" w14:textId="77777777" w:rsidR="00585CE5" w:rsidRPr="008E2ACA" w:rsidRDefault="00585CE5" w:rsidP="00585CE5">
      <w:pPr>
        <w:pStyle w:val="BodyText"/>
        <w:rPr>
          <w:rFonts w:cstheme="minorHAnsi"/>
          <w:color w:val="000000" w:themeColor="text1"/>
        </w:rPr>
      </w:pPr>
      <w:r w:rsidRPr="008E2ACA">
        <w:rPr>
          <w:rFonts w:cstheme="minorHAnsi"/>
          <w:color w:val="000000" w:themeColor="text1"/>
        </w:rPr>
        <w:t>The person responsible for the operation of the MASS is normally the Primary RCC operator, however, in certain circumstances, this responsibility may be transferred to another person within the operation. Any hand-over of control of the MASS, whether internally or externally, should be formally planned and strict procedures developed and adhered to such that the full and itemised responsibility is always clearly allocated and promulgated both in terms of personnel and jurisdiction.</w:t>
      </w:r>
    </w:p>
    <w:p w14:paraId="6710EC1F" w14:textId="77777777" w:rsidR="00585CE5" w:rsidRPr="008E2ACA" w:rsidRDefault="00585CE5" w:rsidP="00585CE5">
      <w:pPr>
        <w:pStyle w:val="BodyText"/>
        <w:rPr>
          <w:rFonts w:cstheme="minorHAnsi"/>
          <w:color w:val="000000" w:themeColor="text1"/>
        </w:rPr>
      </w:pPr>
      <w:r w:rsidRPr="008E2ACA">
        <w:rPr>
          <w:rFonts w:cstheme="minorHAnsi"/>
          <w:color w:val="000000" w:themeColor="text1"/>
        </w:rPr>
        <w:t xml:space="preserve">Control of the MASS could be transferred from the Primary RCC operator to one of the following operators: </w:t>
      </w:r>
    </w:p>
    <w:p w14:paraId="0F3F5D32"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RCC (Secondary) Operator - Where a network of two or more RCCs are used at different locations; </w:t>
      </w:r>
    </w:p>
    <w:p w14:paraId="0CE70B47"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Remote control using portable / handheld console - for example, during launch and recovery to/from mother ship or shore side; </w:t>
      </w:r>
    </w:p>
    <w:p w14:paraId="16A85A8B"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Manual operation - For optionally manned MASS, a qualified coxswain may take control of the MASS from the helm, for example, during transit, test scenarios, launch and recovery to/from mother ship or shore side;</w:t>
      </w:r>
    </w:p>
    <w:p w14:paraId="53A63F5E" w14:textId="77777777" w:rsidR="00585CE5" w:rsidRPr="008E2ACA" w:rsidRDefault="00585CE5" w:rsidP="00585CE5">
      <w:pPr>
        <w:pStyle w:val="BodyText"/>
        <w:rPr>
          <w:rFonts w:cstheme="minorHAnsi"/>
          <w:color w:val="000000" w:themeColor="text1"/>
        </w:rPr>
      </w:pPr>
      <w:r w:rsidRPr="008E2ACA">
        <w:rPr>
          <w:rFonts w:cstheme="minorHAnsi"/>
          <w:color w:val="000000" w:themeColor="text1"/>
        </w:rPr>
        <w:t xml:space="preserve">Fully autonomous operations – it is conceivable that in some circumstances full automated control could be given to the MASS. In this event, an RCC must be nominated as the immediate fall back if required; </w:t>
      </w:r>
    </w:p>
    <w:p w14:paraId="2BD9CDD2"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Pilotage – where port or other regulations require that a pilot is “embarked”, suitable provision must be made to allow the pilot (embarked on the MASS or using other arrangements) to discharge his duties, (including taking Legal Conduct of the navigation of the vessel within stipulated pilotage waters where applicable), with due regard to any communications latency issues. </w:t>
      </w:r>
    </w:p>
    <w:p w14:paraId="5DB9AE81" w14:textId="77777777" w:rsidR="00585CE5" w:rsidRPr="008E2ACA" w:rsidRDefault="00585CE5" w:rsidP="00585CE5">
      <w:pPr>
        <w:pStyle w:val="BodyText"/>
        <w:rPr>
          <w:rFonts w:cstheme="minorHAnsi"/>
          <w:color w:val="000000" w:themeColor="text1"/>
        </w:rPr>
      </w:pPr>
      <w:r w:rsidRPr="008E2ACA">
        <w:rPr>
          <w:rFonts w:cstheme="minorHAnsi"/>
          <w:color w:val="000000" w:themeColor="text1"/>
        </w:rPr>
        <w:t xml:space="preserve">It may be necessary for the RCC operator to interact with other operators and consideration should be given to the level of interaction required, methods of communication and any interdependencies. For example: </w:t>
      </w:r>
    </w:p>
    <w:p w14:paraId="37687410"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MASS Payload Operation: </w:t>
      </w:r>
    </w:p>
    <w:p w14:paraId="3D39648D" w14:textId="77777777" w:rsidR="00585CE5" w:rsidRPr="008E2ACA" w:rsidRDefault="00585CE5" w:rsidP="00585CE5">
      <w:pPr>
        <w:pStyle w:val="BodyText"/>
        <w:numPr>
          <w:ilvl w:val="0"/>
          <w:numId w:val="103"/>
        </w:numPr>
        <w:rPr>
          <w:rFonts w:cstheme="minorHAnsi"/>
          <w:color w:val="000000" w:themeColor="text1"/>
        </w:rPr>
      </w:pPr>
      <w:r w:rsidRPr="008E2ACA">
        <w:rPr>
          <w:rFonts w:cstheme="minorHAnsi"/>
          <w:color w:val="000000" w:themeColor="text1"/>
        </w:rPr>
        <w:t xml:space="preserve">MASS payloads such as hull mounted sensors, towed sonars, may be controlled by a separate operator. This may form part of the MASS system and associated RCC or configured as a stand-alone system with its own dedicated RCC. </w:t>
      </w:r>
    </w:p>
    <w:p w14:paraId="5DD34DC9"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MASS Launch and Recovery System: </w:t>
      </w:r>
    </w:p>
    <w:p w14:paraId="0E5C0CB0" w14:textId="77777777" w:rsidR="00585CE5" w:rsidRPr="008E2ACA" w:rsidRDefault="00585CE5" w:rsidP="00585CE5">
      <w:pPr>
        <w:pStyle w:val="BodyText"/>
        <w:numPr>
          <w:ilvl w:val="0"/>
          <w:numId w:val="103"/>
        </w:numPr>
        <w:rPr>
          <w:rFonts w:cstheme="minorHAnsi"/>
          <w:color w:val="000000" w:themeColor="text1"/>
        </w:rPr>
      </w:pPr>
      <w:r w:rsidRPr="008E2ACA">
        <w:rPr>
          <w:rFonts w:cstheme="minorHAnsi"/>
          <w:color w:val="000000" w:themeColor="text1"/>
        </w:rPr>
        <w:t xml:space="preserve">Launch and recovery of the MASS may involve the operation of a davit, crane or similar device. During these events, the davit/crane operator will have control of the MASS for a period of time; </w:t>
      </w:r>
    </w:p>
    <w:p w14:paraId="7C5F684B"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MASS start-up / shut down and transfer of control between the RCC operator and lifting device operator needs to be coordinated: </w:t>
      </w:r>
    </w:p>
    <w:p w14:paraId="7330F376" w14:textId="77777777" w:rsidR="00585CE5" w:rsidRPr="008E2ACA" w:rsidRDefault="00585CE5" w:rsidP="00585CE5">
      <w:pPr>
        <w:pStyle w:val="BodyText"/>
        <w:numPr>
          <w:ilvl w:val="0"/>
          <w:numId w:val="103"/>
        </w:numPr>
        <w:rPr>
          <w:rFonts w:cstheme="minorHAnsi"/>
          <w:color w:val="000000" w:themeColor="text1"/>
        </w:rPr>
      </w:pPr>
      <w:r w:rsidRPr="008E2ACA">
        <w:rPr>
          <w:rFonts w:cstheme="minorHAnsi"/>
          <w:color w:val="000000" w:themeColor="text1"/>
        </w:rPr>
        <w:t xml:space="preserve">External support e.g. chases boats, port/harbour control, with the responsibility of controlling other vessels within the operational Waterspace. </w:t>
      </w:r>
    </w:p>
    <w:p w14:paraId="37F8FD90" w14:textId="77777777" w:rsidR="00585CE5" w:rsidRPr="008E2ACA" w:rsidRDefault="00585CE5" w:rsidP="00585CE5">
      <w:pPr>
        <w:pStyle w:val="Heading3"/>
        <w:keepNext w:val="0"/>
        <w:keepLines w:val="0"/>
        <w:ind w:left="993" w:hanging="993"/>
      </w:pPr>
      <w:bookmarkStart w:id="174" w:name="_Toc98334488"/>
      <w:bookmarkStart w:id="175" w:name="_Toc111186865"/>
      <w:r w:rsidRPr="008E2ACA">
        <w:t xml:space="preserve">Controlling Mass from an </w:t>
      </w:r>
      <w:commentRangeStart w:id="176"/>
      <w:commentRangeStart w:id="177"/>
      <w:commentRangeStart w:id="178"/>
      <w:r w:rsidRPr="008E2ACA">
        <w:t>RCC</w:t>
      </w:r>
      <w:commentRangeEnd w:id="176"/>
      <w:r>
        <w:rPr>
          <w:rStyle w:val="CommentReference"/>
          <w:rFonts w:asciiTheme="minorHAnsi" w:eastAsiaTheme="minorHAnsi" w:hAnsiTheme="minorHAnsi" w:cstheme="minorBidi"/>
          <w:b w:val="0"/>
          <w:bCs w:val="0"/>
          <w:smallCaps w:val="0"/>
          <w:color w:val="auto"/>
        </w:rPr>
        <w:commentReference w:id="176"/>
      </w:r>
      <w:commentRangeEnd w:id="177"/>
      <w:r>
        <w:rPr>
          <w:rStyle w:val="CommentReference"/>
          <w:rFonts w:asciiTheme="minorHAnsi" w:eastAsiaTheme="minorHAnsi" w:hAnsiTheme="minorHAnsi" w:cstheme="minorBidi"/>
          <w:b w:val="0"/>
          <w:bCs w:val="0"/>
          <w:smallCaps w:val="0"/>
          <w:color w:val="auto"/>
        </w:rPr>
        <w:commentReference w:id="177"/>
      </w:r>
      <w:bookmarkEnd w:id="174"/>
      <w:commentRangeEnd w:id="178"/>
      <w:r>
        <w:rPr>
          <w:rStyle w:val="CommentReference"/>
          <w:rFonts w:asciiTheme="minorHAnsi" w:eastAsiaTheme="minorHAnsi" w:hAnsiTheme="minorHAnsi" w:cstheme="minorBidi"/>
          <w:b w:val="0"/>
          <w:bCs w:val="0"/>
          <w:smallCaps w:val="0"/>
          <w:color w:val="auto"/>
        </w:rPr>
        <w:commentReference w:id="178"/>
      </w:r>
      <w:bookmarkEnd w:id="175"/>
      <w:r w:rsidRPr="008E2ACA">
        <w:t xml:space="preserve"> </w:t>
      </w:r>
    </w:p>
    <w:p w14:paraId="6624555A" w14:textId="77777777" w:rsidR="00585CE5" w:rsidRPr="008E2ACA" w:rsidRDefault="00585CE5" w:rsidP="00585CE5">
      <w:pPr>
        <w:pStyle w:val="BodyText"/>
      </w:pPr>
      <w:r w:rsidRPr="008E2ACA">
        <w:t xml:space="preserve">The RCC should enable the operator to effectively monitor the behaviour of the MASS at all times, with a sufficient level of data to assess and react to requests including the following examples: </w:t>
      </w:r>
    </w:p>
    <w:p w14:paraId="1AEB47F2"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Health Status of MASS, including warnings and alerts: </w:t>
      </w:r>
    </w:p>
    <w:p w14:paraId="4F33D81E"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Built in Test Equipment (BITE) data presented to RCC; </w:t>
      </w:r>
    </w:p>
    <w:p w14:paraId="12F6E280"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Battery status; </w:t>
      </w:r>
    </w:p>
    <w:p w14:paraId="245BF5AF"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lastRenderedPageBreak/>
        <w:t xml:space="preserve">Fuel level; </w:t>
      </w:r>
    </w:p>
    <w:p w14:paraId="76ED025A"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Engine or equipment condition and performance warnings; </w:t>
      </w:r>
    </w:p>
    <w:p w14:paraId="7D803758"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Fire on-board. </w:t>
      </w:r>
    </w:p>
    <w:p w14:paraId="3AD82687"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MASS navigational data: </w:t>
      </w:r>
    </w:p>
    <w:p w14:paraId="114AD0C1"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Actual position, </w:t>
      </w:r>
      <w:r>
        <w:rPr>
          <w:rFonts w:cstheme="minorHAnsi"/>
          <w:color w:val="000000" w:themeColor="text1"/>
        </w:rPr>
        <w:t xml:space="preserve">True </w:t>
      </w:r>
      <w:r w:rsidRPr="00C5424B">
        <w:rPr>
          <w:rFonts w:cstheme="minorHAnsi"/>
          <w:color w:val="000000" w:themeColor="text1"/>
        </w:rPr>
        <w:t xml:space="preserve">Heading, CoG, </w:t>
      </w:r>
      <w:r w:rsidRPr="00CE0282">
        <w:rPr>
          <w:rFonts w:cstheme="minorHAnsi"/>
          <w:color w:val="000000" w:themeColor="text1"/>
        </w:rPr>
        <w:t xml:space="preserve">Speed Over ground </w:t>
      </w:r>
      <w:r w:rsidRPr="001B30B2">
        <w:rPr>
          <w:rFonts w:cstheme="minorHAnsi"/>
          <w:color w:val="000000" w:themeColor="text1"/>
        </w:rPr>
        <w:t>(SoG)</w:t>
      </w:r>
      <w:r w:rsidRPr="00CE0282">
        <w:rPr>
          <w:rFonts w:cstheme="minorHAnsi"/>
          <w:color w:val="000000" w:themeColor="text1"/>
        </w:rPr>
        <w:t>;</w:t>
      </w:r>
      <w:r w:rsidRPr="00C5424B">
        <w:rPr>
          <w:rFonts w:cstheme="minorHAnsi"/>
          <w:color w:val="000000" w:themeColor="text1"/>
        </w:rPr>
        <w:t xml:space="preserve"> </w:t>
      </w:r>
    </w:p>
    <w:p w14:paraId="7E372911"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Planned course. </w:t>
      </w:r>
    </w:p>
    <w:p w14:paraId="252F70C8"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MASS requests: </w:t>
      </w:r>
    </w:p>
    <w:p w14:paraId="28066905"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Request to perform some form of action that requires RCC authorisation. </w:t>
      </w:r>
    </w:p>
    <w:p w14:paraId="18F7BFC8" w14:textId="77777777" w:rsidR="00585CE5" w:rsidRPr="00C5424B" w:rsidRDefault="00585CE5" w:rsidP="00585CE5">
      <w:pPr>
        <w:pStyle w:val="BodyText"/>
        <w:numPr>
          <w:ilvl w:val="0"/>
          <w:numId w:val="102"/>
        </w:numPr>
        <w:ind w:left="426" w:hanging="426"/>
        <w:rPr>
          <w:rFonts w:ascii="EGPINL+Arial" w:hAnsi="EGPINL+Arial" w:cs="EGPINL+Arial"/>
          <w:color w:val="00306C"/>
          <w:szCs w:val="18"/>
        </w:rPr>
      </w:pPr>
      <w:r w:rsidRPr="00C5424B">
        <w:rPr>
          <w:rFonts w:cstheme="minorHAnsi"/>
          <w:color w:val="000000" w:themeColor="text1"/>
        </w:rPr>
        <w:t>Situational Awareness data within vicinity of MASS; For example:</w:t>
      </w:r>
      <w:r w:rsidRPr="00C5424B">
        <w:rPr>
          <w:rFonts w:ascii="EGPINL+Arial" w:hAnsi="EGPINL+Arial" w:cs="EGPINL+Arial"/>
          <w:color w:val="00306C"/>
          <w:szCs w:val="18"/>
        </w:rPr>
        <w:t xml:space="preserve"> </w:t>
      </w:r>
    </w:p>
    <w:p w14:paraId="738522C3"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Target/obstacle Track Data; </w:t>
      </w:r>
    </w:p>
    <w:p w14:paraId="55937B24"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Camera data; </w:t>
      </w:r>
    </w:p>
    <w:p w14:paraId="15E7E7ED"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Radar data; </w:t>
      </w:r>
    </w:p>
    <w:p w14:paraId="7CB92C63"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In water sensor data (e.g. obstacle avoidance sonar); </w:t>
      </w:r>
    </w:p>
    <w:p w14:paraId="66E8C221"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Sound data (e.g. warnings from other vessels). </w:t>
      </w:r>
    </w:p>
    <w:p w14:paraId="0A6C690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Collision Avoidance: </w:t>
      </w:r>
    </w:p>
    <w:p w14:paraId="7C06AAE7"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Warnings of potential obstacles. </w:t>
      </w:r>
    </w:p>
    <w:p w14:paraId="26D74CF1"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MASS intended action (autonomy level dependent) </w:t>
      </w:r>
    </w:p>
    <w:p w14:paraId="2CAF781E"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Attack or interference with the MASS or its subsystems. </w:t>
      </w:r>
    </w:p>
    <w:p w14:paraId="629FE413"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Chart overlays, including land mass, shipping lanes, charted obstacles, seabed topography (if required).</w:t>
      </w:r>
    </w:p>
    <w:p w14:paraId="2AFD8A31" w14:textId="77777777" w:rsidR="00585CE5" w:rsidRPr="008E2ACA" w:rsidRDefault="00585CE5" w:rsidP="00585CE5">
      <w:pPr>
        <w:pStyle w:val="BodyText"/>
      </w:pPr>
      <w:r w:rsidRPr="008E2ACA">
        <w:t xml:space="preserve">When designing the RCC, the type and quality of data presented at the RCC should be assessed to ensure that a sufficient level of safety and incident management is provided. This will depend on several factors; for example: </w:t>
      </w:r>
    </w:p>
    <w:p w14:paraId="5BAB32BF"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Type of MASS: </w:t>
      </w:r>
    </w:p>
    <w:p w14:paraId="51C6A506"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Small MASS will be limited in their ability to support situational awareness and collision avoidance sensors. </w:t>
      </w:r>
    </w:p>
    <w:p w14:paraId="4CB5B6A3"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Operation: </w:t>
      </w:r>
    </w:p>
    <w:p w14:paraId="722C74C9"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What other measures are available, if any, to provide situational awareness and communication with other vessels? </w:t>
      </w:r>
    </w:p>
    <w:p w14:paraId="2E89409A"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Where is the MASS operating, e.g. confined waters with high density traffic or blue waters? </w:t>
      </w:r>
    </w:p>
    <w:p w14:paraId="628017E7"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L</w:t>
      </w:r>
      <w:r w:rsidRPr="008E2ACA">
        <w:rPr>
          <w:rFonts w:cstheme="minorHAnsi"/>
          <w:color w:val="000000" w:themeColor="text1"/>
        </w:rPr>
        <w:t>oC</w:t>
      </w:r>
      <w:r w:rsidRPr="00C5424B">
        <w:rPr>
          <w:rFonts w:cstheme="minorHAnsi"/>
          <w:color w:val="000000" w:themeColor="text1"/>
        </w:rPr>
        <w:t xml:space="preserve"> available: </w:t>
      </w:r>
    </w:p>
    <w:p w14:paraId="6721EF74"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Data latency and ageing; </w:t>
      </w:r>
    </w:p>
    <w:p w14:paraId="1BEC1C9E"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Reliability of Communications Link; </w:t>
      </w:r>
    </w:p>
    <w:p w14:paraId="4C12AD51" w14:textId="77777777" w:rsidR="00585CE5"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Weather; </w:t>
      </w:r>
    </w:p>
    <w:p w14:paraId="038FE70E" w14:textId="77777777" w:rsidR="00585CE5" w:rsidRDefault="00585CE5" w:rsidP="00585CE5">
      <w:pPr>
        <w:pStyle w:val="BodyText"/>
        <w:numPr>
          <w:ilvl w:val="0"/>
          <w:numId w:val="103"/>
        </w:numPr>
        <w:rPr>
          <w:rFonts w:cstheme="minorHAnsi"/>
          <w:color w:val="000000" w:themeColor="text1"/>
        </w:rPr>
      </w:pPr>
      <w:r w:rsidRPr="00B40A92">
        <w:rPr>
          <w:rFonts w:cstheme="minorHAnsi"/>
          <w:color w:val="000000" w:themeColor="text1"/>
        </w:rPr>
        <w:t>Geographic location.</w:t>
      </w:r>
    </w:p>
    <w:p w14:paraId="429FA368" w14:textId="77777777" w:rsidR="00585CE5" w:rsidRPr="00B40A92" w:rsidRDefault="00585CE5" w:rsidP="00585CE5">
      <w:pPr>
        <w:pStyle w:val="BodyText"/>
        <w:rPr>
          <w:rFonts w:cstheme="minorHAnsi"/>
          <w:color w:val="000000" w:themeColor="text1"/>
        </w:rPr>
      </w:pPr>
      <w:r w:rsidRPr="00585CE5">
        <w:rPr>
          <w:rStyle w:val="cf01"/>
          <w:rFonts w:cstheme="minorHAnsi"/>
          <w:i/>
          <w:iCs/>
          <w:highlight w:val="yellow"/>
        </w:rPr>
        <w:t>Note:</w:t>
      </w:r>
      <w:r w:rsidRPr="00585CE5">
        <w:rPr>
          <w:rStyle w:val="cf01"/>
          <w:rFonts w:cstheme="minorHAnsi"/>
          <w:highlight w:val="yellow"/>
        </w:rPr>
        <w:t xml:space="preserve"> VTS will not take over RCC duties and the vessel operator needs to comply with VTS requirements in the VTS area.</w:t>
      </w:r>
    </w:p>
    <w:p w14:paraId="014CA3C7" w14:textId="77777777" w:rsidR="00585CE5" w:rsidRPr="00C5424B" w:rsidRDefault="00585CE5" w:rsidP="00585CE5">
      <w:pPr>
        <w:pStyle w:val="Heading3"/>
        <w:keepNext w:val="0"/>
        <w:keepLines w:val="0"/>
        <w:ind w:left="993" w:hanging="993"/>
      </w:pPr>
      <w:bookmarkStart w:id="179" w:name="_Toc98334489"/>
      <w:bookmarkStart w:id="180" w:name="_Toc111186866"/>
      <w:r w:rsidRPr="008E2ACA">
        <w:t xml:space="preserve">Relationship Between Autonomy Levels of Control and </w:t>
      </w:r>
      <w:r w:rsidRPr="00C5424B">
        <w:t>RCC</w:t>
      </w:r>
      <w:bookmarkEnd w:id="179"/>
      <w:bookmarkEnd w:id="180"/>
      <w:r w:rsidRPr="00C5424B">
        <w:t xml:space="preserve"> </w:t>
      </w:r>
    </w:p>
    <w:p w14:paraId="7433B858" w14:textId="77777777" w:rsidR="00585CE5" w:rsidRPr="008E2ACA" w:rsidRDefault="00585CE5" w:rsidP="00585CE5">
      <w:pPr>
        <w:pStyle w:val="BodyText"/>
      </w:pPr>
      <w:r w:rsidRPr="008E2ACA">
        <w:t xml:space="preserve">The RCC should be designed to enable the operator to take control of the MASS at any time, including the ability to change the LoC or shut down the MASS completely. </w:t>
      </w:r>
    </w:p>
    <w:p w14:paraId="7F340ADE" w14:textId="77777777" w:rsidR="00585CE5" w:rsidRPr="00C5424B" w:rsidRDefault="00585CE5" w:rsidP="00585CE5">
      <w:pPr>
        <w:pStyle w:val="Heading3"/>
        <w:keepNext w:val="0"/>
        <w:keepLines w:val="0"/>
        <w:ind w:left="993" w:hanging="993"/>
      </w:pPr>
      <w:bookmarkStart w:id="181" w:name="_Toc98334490"/>
      <w:bookmarkStart w:id="182" w:name="_Toc111186867"/>
      <w:r w:rsidRPr="008E2ACA">
        <w:lastRenderedPageBreak/>
        <w:t>Suggested</w:t>
      </w:r>
      <w:r w:rsidRPr="00C5424B">
        <w:t xml:space="preserve"> RCC </w:t>
      </w:r>
      <w:r w:rsidRPr="008E2ACA">
        <w:t xml:space="preserve">Operational </w:t>
      </w:r>
      <w:commentRangeStart w:id="183"/>
      <w:r w:rsidRPr="008E2ACA">
        <w:t>Requirements</w:t>
      </w:r>
      <w:commentRangeEnd w:id="183"/>
      <w:r>
        <w:rPr>
          <w:rStyle w:val="CommentReference"/>
          <w:rFonts w:asciiTheme="minorHAnsi" w:eastAsiaTheme="minorHAnsi" w:hAnsiTheme="minorHAnsi" w:cstheme="minorBidi"/>
          <w:b w:val="0"/>
          <w:bCs w:val="0"/>
          <w:smallCaps w:val="0"/>
          <w:color w:val="auto"/>
        </w:rPr>
        <w:commentReference w:id="183"/>
      </w:r>
      <w:bookmarkEnd w:id="181"/>
      <w:bookmarkEnd w:id="182"/>
      <w:r w:rsidRPr="008E2ACA">
        <w:t xml:space="preserve"> </w:t>
      </w:r>
    </w:p>
    <w:p w14:paraId="0A91D89E" w14:textId="77777777" w:rsidR="00585CE5" w:rsidRPr="008E2ACA" w:rsidRDefault="00585CE5" w:rsidP="00585CE5">
      <w:pPr>
        <w:pStyle w:val="BodyText"/>
      </w:pPr>
      <w:r w:rsidRPr="008E2ACA">
        <w:t xml:space="preserve">The following operational requirements are provided as illustrations for guidance: </w:t>
      </w:r>
    </w:p>
    <w:p w14:paraId="182FE384"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plan the MASS mission; </w:t>
      </w:r>
    </w:p>
    <w:p w14:paraId="003808B0"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execute a MASS mission; </w:t>
      </w:r>
    </w:p>
    <w:p w14:paraId="00B1F13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evaluate the MASS mission; </w:t>
      </w:r>
    </w:p>
    <w:p w14:paraId="457FF4C5"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provide the operator with a sufficient level of situational awareness information both for the safe navigation and control of the MASS; </w:t>
      </w:r>
    </w:p>
    <w:p w14:paraId="58DE0258"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The RCC should provide the ability for the operator to re-programme the required activities and responses of the MASS in timescales appropriate to the MASS</w:t>
      </w:r>
      <w:r>
        <w:rPr>
          <w:rFonts w:cstheme="minorHAnsi"/>
          <w:color w:val="000000" w:themeColor="text1"/>
        </w:rPr>
        <w:t>’</w:t>
      </w:r>
      <w:r w:rsidRPr="00C5424B">
        <w:rPr>
          <w:rFonts w:cstheme="minorHAnsi"/>
          <w:color w:val="000000" w:themeColor="text1"/>
        </w:rPr>
        <w:t xml:space="preserve"> configuration, location and shipping conditions; </w:t>
      </w:r>
    </w:p>
    <w:p w14:paraId="580CC1C9"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take direct control of the MASS at any time: </w:t>
      </w:r>
    </w:p>
    <w:p w14:paraId="7C73115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In cases where the RCC is unable to assert direct control of the MASS, special provisions and control measures should be required to ensure safe operation. </w:t>
      </w:r>
    </w:p>
    <w:p w14:paraId="656DF25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alert the operator of any emergency warnings or a change in condition such as risk of collision, fire on board MASS, MASS equipment or functional failure/defect or 3rd party attack/interference; </w:t>
      </w:r>
    </w:p>
    <w:p w14:paraId="45F75151"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alert the operator of any changes to the planned mission, such as change in speed, heading, collision avoidance manoeuvres; </w:t>
      </w:r>
    </w:p>
    <w:p w14:paraId="3BF77C79"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The RCC should be arranged such that the transfer of control from one base station to another or from one MASS to another may be undertaken safely;</w:t>
      </w:r>
    </w:p>
    <w:p w14:paraId="206F04F3"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store data (See also </w:t>
      </w:r>
      <w:r w:rsidRPr="008E2ACA">
        <w:rPr>
          <w:rFonts w:cstheme="minorHAnsi"/>
          <w:color w:val="000000" w:themeColor="text1"/>
        </w:rPr>
        <w:t>P</w:t>
      </w:r>
      <w:r w:rsidRPr="00C5424B">
        <w:rPr>
          <w:rFonts w:cstheme="minorHAnsi"/>
          <w:color w:val="000000" w:themeColor="text1"/>
        </w:rPr>
        <w:t xml:space="preserve">ara </w:t>
      </w:r>
      <w:r w:rsidRPr="008E2ACA">
        <w:rPr>
          <w:rFonts w:cstheme="minorHAnsi"/>
          <w:color w:val="000000" w:themeColor="text1"/>
        </w:rPr>
        <w:t xml:space="preserve">on </w:t>
      </w:r>
      <w:r w:rsidRPr="00C5424B">
        <w:rPr>
          <w:rFonts w:cstheme="minorHAnsi"/>
          <w:color w:val="000000" w:themeColor="text1"/>
        </w:rPr>
        <w:t xml:space="preserve">MASS Vessel Data Recording (VDR): </w:t>
      </w:r>
    </w:p>
    <w:p w14:paraId="5E1DB3B2"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szCs w:val="18"/>
        </w:rPr>
        <w:t xml:space="preserve">This could include log data for fault diagnosis, scenario reconstruction, (e.g. collision event), last known coordinates following </w:t>
      </w:r>
      <w:r w:rsidRPr="00C5424B">
        <w:rPr>
          <w:rFonts w:cstheme="minorHAnsi"/>
          <w:color w:val="000000" w:themeColor="text1"/>
        </w:rPr>
        <w:t xml:space="preserve">communications loss etc; </w:t>
      </w:r>
    </w:p>
    <w:p w14:paraId="34839034"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Sufficient to meet international/local regulations; </w:t>
      </w:r>
    </w:p>
    <w:p w14:paraId="363FDAE1"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Two or more RCCs could be used to control one MASS from different locations. Only one RCC should provide control at any one time. Transfer of control from one RCC to another should be a simple seamless transition</w:t>
      </w:r>
    </w:p>
    <w:p w14:paraId="4ABCC839"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It is possible that certain MASS functions (e.g. payload – instruments and their data) may be controlled from separate RCCs; </w:t>
      </w:r>
    </w:p>
    <w:p w14:paraId="475A0E6B"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clearly indicate the control status of the RCC and any other RCC that form part of a networked control; </w:t>
      </w:r>
    </w:p>
    <w:p w14:paraId="64E8054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provide a sufficient level of security to prevent unauthorised access. This may include separate account access levels for Operator, Maintainer and Supervisor purposes; </w:t>
      </w:r>
    </w:p>
    <w:p w14:paraId="34201A10"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The RCC should be easy to use. The type of information displayed should be based on the priority of importance. Safety related warnings, graphical or audible, should be displayed on the Graphical User Interface (GUI), regardless of the GUI configuration.</w:t>
      </w:r>
    </w:p>
    <w:p w14:paraId="4E94AF67" w14:textId="77777777" w:rsidR="00585CE5" w:rsidRPr="00C5424B" w:rsidRDefault="00585CE5" w:rsidP="00585CE5">
      <w:pPr>
        <w:pStyle w:val="Heading3"/>
        <w:keepNext w:val="0"/>
        <w:keepLines w:val="0"/>
        <w:ind w:left="993" w:hanging="993"/>
      </w:pPr>
      <w:bookmarkStart w:id="184" w:name="_Toc98334491"/>
      <w:bookmarkStart w:id="185" w:name="_Toc111186868"/>
      <w:r w:rsidRPr="008E2ACA">
        <w:t xml:space="preserve">Working Within Pilotage </w:t>
      </w:r>
      <w:commentRangeStart w:id="186"/>
      <w:r w:rsidRPr="008E2ACA">
        <w:t>Waters</w:t>
      </w:r>
      <w:bookmarkEnd w:id="184"/>
      <w:bookmarkEnd w:id="185"/>
      <w:commentRangeEnd w:id="186"/>
      <w:r w:rsidR="00B91BF8">
        <w:rPr>
          <w:rStyle w:val="CommentReference"/>
          <w:rFonts w:asciiTheme="minorHAnsi" w:eastAsiaTheme="minorHAnsi" w:hAnsiTheme="minorHAnsi" w:cstheme="minorBidi"/>
          <w:b w:val="0"/>
          <w:bCs w:val="0"/>
          <w:smallCaps w:val="0"/>
          <w:color w:val="auto"/>
        </w:rPr>
        <w:commentReference w:id="186"/>
      </w:r>
      <w:r w:rsidRPr="008E2ACA">
        <w:t xml:space="preserve"> </w:t>
      </w:r>
    </w:p>
    <w:p w14:paraId="3919E938" w14:textId="77777777" w:rsidR="00585CE5" w:rsidRPr="008E2ACA" w:rsidRDefault="00585CE5" w:rsidP="00585CE5">
      <w:pPr>
        <w:pStyle w:val="BodyText"/>
      </w:pPr>
      <w:r w:rsidRPr="008E2ACA">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p>
    <w:p w14:paraId="3214EB47" w14:textId="77777777" w:rsidR="00585CE5" w:rsidRPr="008E2ACA" w:rsidRDefault="00585CE5" w:rsidP="00585CE5">
      <w:pPr>
        <w:pStyle w:val="BodyText"/>
      </w:pPr>
      <w:r w:rsidRPr="008E2ACA">
        <w:t xml:space="preserve">Prior to entry of a Harbour or Marine facility, an RCC operator may be required to demonstrate they have sufficient skill, experience, and local knowledge to operate within the area. </w:t>
      </w:r>
    </w:p>
    <w:p w14:paraId="6792C5C7" w14:textId="607887AC" w:rsidR="00585CE5" w:rsidRPr="00CE0282" w:rsidRDefault="00585CE5" w:rsidP="00883181">
      <w:pPr>
        <w:pStyle w:val="BodyText"/>
        <w:ind w:left="426"/>
        <w:rPr>
          <w:rFonts w:cstheme="minorHAnsi"/>
          <w:color w:val="000000" w:themeColor="text1"/>
        </w:rPr>
      </w:pPr>
      <w:r w:rsidRPr="00CE0282">
        <w:rPr>
          <w:rFonts w:cstheme="minorHAnsi"/>
          <w:color w:val="000000" w:themeColor="text1"/>
        </w:rPr>
        <w:t>Knowledge of possible local:</w:t>
      </w:r>
    </w:p>
    <w:p w14:paraId="04BA4BF9" w14:textId="77777777" w:rsidR="00585CE5" w:rsidRPr="008E2ACA" w:rsidRDefault="00585CE5" w:rsidP="00585CE5">
      <w:pPr>
        <w:pStyle w:val="BodyText"/>
        <w:numPr>
          <w:ilvl w:val="0"/>
          <w:numId w:val="104"/>
        </w:numPr>
        <w:ind w:left="851" w:hanging="425"/>
        <w:rPr>
          <w:rFonts w:cstheme="minorHAnsi"/>
          <w:color w:val="000000" w:themeColor="text1"/>
        </w:rPr>
      </w:pPr>
      <w:r w:rsidRPr="008E2ACA">
        <w:rPr>
          <w:rFonts w:cstheme="minorHAnsi"/>
          <w:color w:val="000000" w:themeColor="text1"/>
        </w:rPr>
        <w:lastRenderedPageBreak/>
        <w:t>Pilotage Acts</w:t>
      </w:r>
    </w:p>
    <w:p w14:paraId="7A01396A" w14:textId="77777777" w:rsidR="00585CE5" w:rsidRPr="00C5424B" w:rsidRDefault="00585CE5" w:rsidP="00585CE5">
      <w:pPr>
        <w:pStyle w:val="BodyText"/>
        <w:numPr>
          <w:ilvl w:val="0"/>
          <w:numId w:val="104"/>
        </w:numPr>
        <w:ind w:left="851" w:hanging="425"/>
        <w:rPr>
          <w:rFonts w:cstheme="minorHAnsi"/>
          <w:color w:val="000000" w:themeColor="text1"/>
        </w:rPr>
      </w:pPr>
      <w:r w:rsidRPr="00C5424B">
        <w:rPr>
          <w:rFonts w:cstheme="minorHAnsi"/>
          <w:color w:val="000000" w:themeColor="text1"/>
        </w:rPr>
        <w:t>Marine Navigation Act</w:t>
      </w:r>
      <w:r w:rsidRPr="008E2ACA">
        <w:rPr>
          <w:rFonts w:cstheme="minorHAnsi"/>
          <w:color w:val="000000" w:themeColor="text1"/>
        </w:rPr>
        <w:t>s</w:t>
      </w:r>
    </w:p>
    <w:p w14:paraId="1C048CE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Local Pilotage Regulations </w:t>
      </w:r>
    </w:p>
    <w:p w14:paraId="759F057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Local Emergency plan and procedures - e.g. Fire, Pollution, Mooring failure etc. </w:t>
      </w:r>
    </w:p>
    <w:p w14:paraId="70A25863"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Local Bye-laws </w:t>
      </w:r>
    </w:p>
    <w:p w14:paraId="1F25AF00"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Local VTS traffic management regulations, protocols, and restrictions </w:t>
      </w:r>
    </w:p>
    <w:p w14:paraId="03B74F2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National occupational standards for Marine Pilots </w:t>
      </w:r>
    </w:p>
    <w:p w14:paraId="2A64F8FE"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Obligatory additional technology required by the port authority - e.g. RCC operator equipped with something akin to a heavyweight pilot’s PPU for overall situational awareness of port moments etc. </w:t>
      </w:r>
    </w:p>
    <w:p w14:paraId="7EB0EFF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Achieving a Pilotage Exemption certificate, which may require: - </w:t>
      </w:r>
    </w:p>
    <w:p w14:paraId="64F34380"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Local experience gained under supervision of experienced pilots. </w:t>
      </w:r>
    </w:p>
    <w:p w14:paraId="6371851A"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Additional training requirements (e.g. use of tugs in event of equipment malfunction) </w:t>
      </w:r>
    </w:p>
    <w:p w14:paraId="150C1D1A"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Assessment process and standards </w:t>
      </w:r>
    </w:p>
    <w:p w14:paraId="0CC51C15" w14:textId="77777777" w:rsidR="00585CE5" w:rsidRPr="008E2ACA" w:rsidRDefault="00585CE5" w:rsidP="00585CE5">
      <w:pPr>
        <w:pStyle w:val="BodyText"/>
        <w:numPr>
          <w:ilvl w:val="0"/>
          <w:numId w:val="103"/>
        </w:numPr>
        <w:rPr>
          <w:rFonts w:cstheme="minorHAnsi"/>
          <w:color w:val="000000" w:themeColor="text1"/>
        </w:rPr>
      </w:pPr>
      <w:r w:rsidRPr="008E2ACA">
        <w:rPr>
          <w:rFonts w:cstheme="minorHAnsi"/>
          <w:color w:val="000000" w:themeColor="text1"/>
        </w:rPr>
        <w:t>Examination syllabus, procedure, and standards</w:t>
      </w:r>
    </w:p>
    <w:p w14:paraId="00D2F67F" w14:textId="77777777" w:rsidR="00585CE5" w:rsidRPr="00C5424B" w:rsidRDefault="00585CE5" w:rsidP="00585CE5">
      <w:pPr>
        <w:pStyle w:val="Heading3"/>
        <w:keepNext w:val="0"/>
        <w:keepLines w:val="0"/>
        <w:ind w:left="993" w:hanging="993"/>
      </w:pPr>
      <w:bookmarkStart w:id="187" w:name="_Toc98334492"/>
      <w:bookmarkStart w:id="188" w:name="_Toc111186869"/>
      <w:r w:rsidRPr="008E2ACA">
        <w:t xml:space="preserve">Managing </w:t>
      </w:r>
      <w:r w:rsidRPr="00C5424B">
        <w:t xml:space="preserve">RCC </w:t>
      </w:r>
      <w:r w:rsidRPr="008E2ACA">
        <w:t xml:space="preserve">Workforce </w:t>
      </w:r>
      <w:commentRangeStart w:id="189"/>
      <w:r w:rsidRPr="008E2ACA">
        <w:t>Wellbeing</w:t>
      </w:r>
      <w:commentRangeEnd w:id="189"/>
      <w:r>
        <w:rPr>
          <w:rStyle w:val="CommentReference"/>
          <w:rFonts w:asciiTheme="minorHAnsi" w:eastAsiaTheme="minorHAnsi" w:hAnsiTheme="minorHAnsi" w:cstheme="minorBidi"/>
          <w:b w:val="0"/>
          <w:bCs w:val="0"/>
          <w:smallCaps w:val="0"/>
          <w:color w:val="auto"/>
        </w:rPr>
        <w:commentReference w:id="189"/>
      </w:r>
      <w:bookmarkEnd w:id="187"/>
      <w:bookmarkEnd w:id="188"/>
      <w:r w:rsidRPr="008E2ACA">
        <w:t xml:space="preserve"> </w:t>
      </w:r>
    </w:p>
    <w:p w14:paraId="384727B3" w14:textId="77777777" w:rsidR="00585CE5" w:rsidRPr="008E2ACA" w:rsidRDefault="00585CE5" w:rsidP="00585CE5">
      <w:pPr>
        <w:pStyle w:val="BodyText"/>
      </w:pPr>
      <w:r w:rsidRPr="008E2ACA">
        <w:t xml:space="preserve">The human element has been seen to be a consistently occurring factor in the majority of maritime incidents. The nature of remote vessel operation can intensify the importance of some of these people-related factors. </w:t>
      </w:r>
    </w:p>
    <w:p w14:paraId="1CCAD566" w14:textId="77777777" w:rsidR="00585CE5" w:rsidRPr="008E2ACA" w:rsidRDefault="00585CE5" w:rsidP="00585CE5">
      <w:pPr>
        <w:pStyle w:val="BodyText"/>
      </w:pPr>
      <w:r w:rsidRPr="008E2ACA">
        <w:t>Managing workforce wellbeing should be a priority in the management of any RCC operation. Placing adequate importance on human performance, as well as system performance, is necessary to ensure the safety of operations as well as an obligation towards the health of the workforce.</w:t>
      </w:r>
    </w:p>
    <w:p w14:paraId="2C69610E" w14:textId="77777777" w:rsidR="00585CE5" w:rsidRPr="008E2ACA" w:rsidRDefault="00585CE5" w:rsidP="00585CE5">
      <w:pPr>
        <w:pStyle w:val="BodyText"/>
        <w:rPr>
          <w:rFonts w:cstheme="minorHAnsi"/>
          <w:color w:val="221E1F"/>
          <w:szCs w:val="18"/>
        </w:rPr>
      </w:pPr>
      <w:r w:rsidRPr="008E2ACA">
        <w:rPr>
          <w:rFonts w:cstheme="minorHAnsi"/>
          <w:color w:val="221E1F"/>
          <w:szCs w:val="18"/>
        </w:rPr>
        <w:t xml:space="preserve">Human factors, including management of the so called ‘deadly dozen’ people-factors, should be considered in both planning and operation of any RCC: </w:t>
      </w:r>
    </w:p>
    <w:p w14:paraId="61BD15FF"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Being aware of Situational Awareness to allow for the three elements, perception, comprehension and projection for dealing with operational risks; </w:t>
      </w:r>
    </w:p>
    <w:p w14:paraId="2E01D585"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Building a Just Culture to promote alerting and raising issues, counteracting risks of distractions, complacency and memory lapses; </w:t>
      </w:r>
    </w:p>
    <w:p w14:paraId="176908C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Enabling strong and resilient communication structures and working language protocol; </w:t>
      </w:r>
    </w:p>
    <w:p w14:paraId="3382ED13"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Recognising the risks of complacency adjusting work patterns and structures to eliminate complacency risk where possible; </w:t>
      </w:r>
    </w:p>
    <w:p w14:paraId="40CDB484"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Development of a strong culture based on strong safety behaviours and compliance to practices that underpin safe operations; </w:t>
      </w:r>
    </w:p>
    <w:p w14:paraId="2E92F1C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Ensuring continuity of practices between RCC and local operations where relevant, such as the use of the same software and operational practices: </w:t>
      </w:r>
    </w:p>
    <w:p w14:paraId="565290F2"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Fostering efficient teamwork between personnel in the RCC, multiple control centres, support personnel locally and shore management; </w:t>
      </w:r>
    </w:p>
    <w:p w14:paraId="388F8774"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Ensuring a capable and competent workforce who have been trained in both technical and soft-skills to be able to perform in routine and emergency situations; </w:t>
      </w:r>
    </w:p>
    <w:p w14:paraId="754C4A6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Planning operations, workforce quotient and resources to limit the build-up of real or perceived pressure that can degrade performance; </w:t>
      </w:r>
    </w:p>
    <w:p w14:paraId="0AD016E9"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lastRenderedPageBreak/>
        <w:t xml:space="preserve">Minimising distractions and putting barriers in place to ensure operations in the RCC are not compromised by unnecessary distractions or interference; </w:t>
      </w:r>
    </w:p>
    <w:p w14:paraId="6C0B9DEB"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Putting fatigue mitigation measures in place to minimise the risk of fatigue, and developing a fatigue-conscious workforce; </w:t>
      </w:r>
    </w:p>
    <w:p w14:paraId="14B61FD5"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Prioritising workforce fitness for duty and providing sufficient support in case fitness for duty is compromised.</w:t>
      </w:r>
    </w:p>
    <w:p w14:paraId="29EFF1BE" w14:textId="77777777" w:rsidR="00585CE5" w:rsidRPr="008E2ACA" w:rsidRDefault="00585CE5" w:rsidP="00585CE5">
      <w:pPr>
        <w:pStyle w:val="BodyText"/>
      </w:pPr>
      <w:r w:rsidRPr="008E2ACA">
        <w:t xml:space="preserve">The nature of RCC operations can result in a significant use of display screen equipment. The risks and potential impact on workforce health should be assessed and mitigated. </w:t>
      </w:r>
    </w:p>
    <w:p w14:paraId="7519C4CF" w14:textId="77777777" w:rsidR="00585CE5" w:rsidRPr="008E2ACA" w:rsidRDefault="00585CE5" w:rsidP="00585CE5">
      <w:pPr>
        <w:pStyle w:val="BodyText"/>
      </w:pPr>
      <w:r w:rsidRPr="008E2ACA">
        <w:t xml:space="preserve">The design and layout of the control stations, taking into account human factors, should be considered in the design of RCCs. </w:t>
      </w:r>
    </w:p>
    <w:p w14:paraId="78A041A4" w14:textId="77777777" w:rsidR="00585CE5" w:rsidRPr="008E2ACA" w:rsidRDefault="00585CE5" w:rsidP="00585CE5">
      <w:pPr>
        <w:pStyle w:val="BodyText"/>
      </w:pPr>
      <w:r w:rsidRPr="008E2ACA">
        <w:t xml:space="preserve">Fatigue Risk Management policies and procedures should be developed and enacted by operators to minimise the long-term impact of fatigue, over and above the procedures to manage short-term tiredness that may impact RCC operations. </w:t>
      </w:r>
    </w:p>
    <w:p w14:paraId="370327F1" w14:textId="77777777" w:rsidR="00585CE5" w:rsidRPr="008E2ACA" w:rsidRDefault="00585CE5" w:rsidP="00585CE5">
      <w:pPr>
        <w:pStyle w:val="BodyText"/>
      </w:pPr>
      <w:r w:rsidRPr="008E2ACA">
        <w:t xml:space="preserve">Where RCC operations require a shift pattern, particular attention </w:t>
      </w:r>
      <w:r>
        <w:t>should</w:t>
      </w:r>
      <w:r w:rsidRPr="008E2ACA">
        <w:t xml:space="preserve"> be given to the mitigation of fatigue, and particularly the high-risk times for fatigue: </w:t>
      </w:r>
    </w:p>
    <w:p w14:paraId="0F2009AB"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Long continuous work durations; </w:t>
      </w:r>
    </w:p>
    <w:p w14:paraId="5B1F92AD"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Work between 00:00 and 06:00 during the ‘circadian low’ period; </w:t>
      </w:r>
    </w:p>
    <w:p w14:paraId="654AE178"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Handover periods at the beginning and end of shifts; </w:t>
      </w:r>
    </w:p>
    <w:p w14:paraId="04B8A4A5"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Initial night duty in a shift rotation: </w:t>
      </w:r>
    </w:p>
    <w:p w14:paraId="3A90FE92"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Where shift patterns have not allowed for enough recovery time between shifts. </w:t>
      </w:r>
    </w:p>
    <w:p w14:paraId="6782FC75" w14:textId="77777777" w:rsidR="00585CE5" w:rsidRPr="008E2ACA" w:rsidRDefault="00585CE5" w:rsidP="00585CE5">
      <w:pPr>
        <w:pStyle w:val="BodyText"/>
      </w:pPr>
      <w:r w:rsidRPr="008E2ACA">
        <w:t xml:space="preserve">Mental workload and the risks on safe operation of MASS </w:t>
      </w:r>
      <w:r>
        <w:t>should</w:t>
      </w:r>
      <w:r w:rsidRPr="008E2ACA">
        <w:t xml:space="preserve"> be mitigated considering operational practices, design factors and efficient planning.</w:t>
      </w:r>
    </w:p>
    <w:p w14:paraId="6D1139E4" w14:textId="77777777" w:rsidR="00F85D38" w:rsidRPr="00CF6EC7" w:rsidRDefault="00F85D38" w:rsidP="00F85D38">
      <w:pPr>
        <w:pStyle w:val="BodyText"/>
      </w:pPr>
    </w:p>
    <w:p w14:paraId="2A37414E" w14:textId="77777777" w:rsidR="00CF6EC7" w:rsidRPr="00CF6EC7" w:rsidRDefault="00CF6EC7" w:rsidP="00CF6EC7">
      <w:pPr>
        <w:pStyle w:val="BodyText"/>
      </w:pPr>
    </w:p>
    <w:p w14:paraId="1CA53F4B" w14:textId="608FC62C" w:rsidR="001725D4" w:rsidRDefault="001725D4" w:rsidP="001725D4">
      <w:pPr>
        <w:pStyle w:val="Heading2"/>
        <w:rPr>
          <w:caps w:val="0"/>
        </w:rPr>
      </w:pPr>
      <w:bookmarkStart w:id="190" w:name="_Toc111186870"/>
      <w:r>
        <w:rPr>
          <w:caps w:val="0"/>
        </w:rPr>
        <w:t>MASS interaction</w:t>
      </w:r>
      <w:bookmarkEnd w:id="190"/>
      <w:r>
        <w:rPr>
          <w:caps w:val="0"/>
        </w:rPr>
        <w:t xml:space="preserve"> </w:t>
      </w:r>
    </w:p>
    <w:p w14:paraId="7BC0AE64" w14:textId="77777777" w:rsidR="00CF6EC7" w:rsidRDefault="00CF6EC7" w:rsidP="00CF6EC7">
      <w:pPr>
        <w:pStyle w:val="Heading2separationline"/>
      </w:pPr>
    </w:p>
    <w:p w14:paraId="5B37B660" w14:textId="696E2262" w:rsidR="003B0017" w:rsidRDefault="003B0017" w:rsidP="003B0017">
      <w:pPr>
        <w:pStyle w:val="BodyText"/>
      </w:pPr>
      <w:r>
        <w:t>[Consider content from an IALA perspective</w:t>
      </w:r>
      <w:r w:rsidR="00F67490">
        <w:t>. This will cover necessary shore site support, VTS, new AtoN. etc</w:t>
      </w:r>
      <w:r>
        <w:t>]</w:t>
      </w:r>
    </w:p>
    <w:p w14:paraId="2F914D64" w14:textId="577F884D" w:rsidR="001725D4" w:rsidRDefault="001725D4" w:rsidP="001725D4">
      <w:pPr>
        <w:pStyle w:val="Heading2"/>
        <w:rPr>
          <w:caps w:val="0"/>
        </w:rPr>
      </w:pPr>
      <w:bookmarkStart w:id="191" w:name="_Toc111186871"/>
      <w:r>
        <w:rPr>
          <w:caps w:val="0"/>
        </w:rPr>
        <w:t>Rendering assistance</w:t>
      </w:r>
      <w:bookmarkEnd w:id="191"/>
    </w:p>
    <w:p w14:paraId="2F291367" w14:textId="77777777" w:rsidR="00CF6EC7" w:rsidRDefault="00CF6EC7" w:rsidP="00CF6EC7">
      <w:pPr>
        <w:pStyle w:val="Heading2separationline"/>
      </w:pPr>
    </w:p>
    <w:p w14:paraId="47D59477" w14:textId="77777777" w:rsidR="00B910D7" w:rsidRPr="008E2ACA" w:rsidRDefault="00B910D7" w:rsidP="00B910D7">
      <w:pPr>
        <w:pStyle w:val="Heading3"/>
        <w:keepNext w:val="0"/>
        <w:keepLines w:val="0"/>
        <w:ind w:left="993" w:hanging="993"/>
      </w:pPr>
      <w:bookmarkStart w:id="192" w:name="_Toc98334494"/>
      <w:bookmarkStart w:id="193" w:name="_Toc111186872"/>
      <w:r w:rsidRPr="008E2ACA">
        <w:t>Requirements of International Law</w:t>
      </w:r>
      <w:bookmarkEnd w:id="192"/>
      <w:bookmarkEnd w:id="193"/>
      <w:r w:rsidRPr="008E2ACA">
        <w:t xml:space="preserve"> </w:t>
      </w:r>
    </w:p>
    <w:p w14:paraId="67AD7564" w14:textId="77777777" w:rsidR="00B910D7" w:rsidRPr="008E2ACA" w:rsidRDefault="00B910D7" w:rsidP="00B910D7">
      <w:pPr>
        <w:pStyle w:val="BodyText"/>
      </w:pPr>
      <w:commentRangeStart w:id="194"/>
      <w:r w:rsidRPr="008E2ACA">
        <w:t xml:space="preserve">Article 98 of UNCLOS </w:t>
      </w:r>
      <w:commentRangeEnd w:id="194"/>
      <w:r>
        <w:rPr>
          <w:rStyle w:val="CommentReference"/>
        </w:rPr>
        <w:commentReference w:id="194"/>
      </w:r>
      <w:r w:rsidRPr="008E2ACA">
        <w:t xml:space="preserve">requires flag States to enact laws to require the Master of one of its flagged ships to </w:t>
      </w:r>
      <w:commentRangeStart w:id="195"/>
      <w:r w:rsidRPr="008E2ACA">
        <w:t>render assistance to any person(s) found at sea in danger</w:t>
      </w:r>
      <w:commentRangeEnd w:id="195"/>
      <w:r w:rsidR="00B91BF8">
        <w:rPr>
          <w:rStyle w:val="CommentReference"/>
        </w:rPr>
        <w:commentReference w:id="195"/>
      </w:r>
      <w:r w:rsidRPr="008E2ACA">
        <w:t xml:space="preserve">, insofar as it can be done without serious danger to the ship. </w:t>
      </w:r>
    </w:p>
    <w:p w14:paraId="047D6735" w14:textId="77777777" w:rsidR="00B910D7" w:rsidRPr="008E2ACA" w:rsidRDefault="00B910D7" w:rsidP="00B910D7">
      <w:pPr>
        <w:pStyle w:val="BodyText"/>
      </w:pPr>
      <w:r w:rsidRPr="008E2ACA">
        <w:t xml:space="preserve">In particular, the Master, if informed of persons in distress, must proceed with all possible speed to the rescue of such persons insofar as such action may reasonably be expected of him. </w:t>
      </w:r>
    </w:p>
    <w:p w14:paraId="59ED029E" w14:textId="77777777" w:rsidR="00B910D7" w:rsidRPr="008E2ACA" w:rsidRDefault="00B910D7" w:rsidP="00B910D7">
      <w:pPr>
        <w:pStyle w:val="BodyText"/>
      </w:pPr>
      <w:r w:rsidRPr="008E2ACA">
        <w:t xml:space="preserve">SOLAS prescribes the same obligation to contracting States in Regulation 33 of Chapter V (Navigation), adding that masters who have embarked persons in distress at sea should treat them with humanity, within the capabilities and limitations of the ship. </w:t>
      </w:r>
    </w:p>
    <w:p w14:paraId="748A413C" w14:textId="77777777" w:rsidR="00B910D7" w:rsidRPr="008E2ACA" w:rsidRDefault="00B910D7" w:rsidP="00B910D7">
      <w:pPr>
        <w:pStyle w:val="Heading3"/>
        <w:keepNext w:val="0"/>
        <w:keepLines w:val="0"/>
        <w:ind w:left="993" w:hanging="993"/>
      </w:pPr>
      <w:bookmarkStart w:id="196" w:name="_Toc98334495"/>
      <w:bookmarkStart w:id="197" w:name="_Toc111186873"/>
      <w:r w:rsidRPr="008E2ACA">
        <w:t>Applicability to Mass Operations</w:t>
      </w:r>
      <w:bookmarkEnd w:id="196"/>
      <w:bookmarkEnd w:id="197"/>
      <w:r w:rsidRPr="008E2ACA">
        <w:t xml:space="preserve"> </w:t>
      </w:r>
    </w:p>
    <w:p w14:paraId="76F592D4" w14:textId="77777777" w:rsidR="00B910D7" w:rsidRPr="008E2ACA" w:rsidRDefault="00B910D7" w:rsidP="00B910D7">
      <w:pPr>
        <w:pStyle w:val="BodyText"/>
      </w:pPr>
      <w:r w:rsidRPr="008E2ACA">
        <w:t xml:space="preserve">The international State obligation of rendering assistance is to be practically discharged by the Master of a ship, rather than the ship itself. Therefore, the duty cannot lie with the MASS, but only potentially to persons operating it. </w:t>
      </w:r>
    </w:p>
    <w:p w14:paraId="460ECEEB" w14:textId="77777777" w:rsidR="00B910D7" w:rsidRPr="008E2ACA" w:rsidRDefault="00B910D7" w:rsidP="00B910D7">
      <w:pPr>
        <w:pStyle w:val="BodyText"/>
      </w:pPr>
      <w:r w:rsidRPr="008E2ACA">
        <w:lastRenderedPageBreak/>
        <w:t xml:space="preserve">The State obligations will only find application to MASS operators to the extent that both: </w:t>
      </w:r>
    </w:p>
    <w:p w14:paraId="4124E99C" w14:textId="77777777" w:rsidR="00B910D7" w:rsidRPr="008E2ACA" w:rsidRDefault="00B910D7" w:rsidP="00B910D7">
      <w:pPr>
        <w:pStyle w:val="BodyText"/>
        <w:numPr>
          <w:ilvl w:val="0"/>
          <w:numId w:val="105"/>
        </w:numPr>
        <w:ind w:left="426" w:hanging="426"/>
      </w:pPr>
      <w:r w:rsidRPr="008E2ACA">
        <w:t xml:space="preserve">the MASS is itself a “ship”; and </w:t>
      </w:r>
    </w:p>
    <w:p w14:paraId="4022D027" w14:textId="77777777" w:rsidR="00B910D7" w:rsidRPr="008E2ACA" w:rsidRDefault="00B910D7" w:rsidP="00B910D7">
      <w:pPr>
        <w:pStyle w:val="BodyText"/>
        <w:numPr>
          <w:ilvl w:val="0"/>
          <w:numId w:val="105"/>
        </w:numPr>
        <w:ind w:left="426" w:hanging="426"/>
      </w:pPr>
      <w:r w:rsidRPr="008E2ACA">
        <w:t xml:space="preserve">an individual operator can be regarded as its “master” at the time of becoming aware of an incident. </w:t>
      </w:r>
    </w:p>
    <w:p w14:paraId="129830C7" w14:textId="77777777" w:rsidR="00B910D7" w:rsidRPr="008E2ACA" w:rsidRDefault="00B910D7" w:rsidP="00B910D7">
      <w:pPr>
        <w:pStyle w:val="BodyText"/>
      </w:pPr>
      <w:r w:rsidRPr="008E2ACA">
        <w:t xml:space="preserve">A “master” under s.313 of the Merchant Shipping Act 1995 is the individual with “command or charge of a ship”. </w:t>
      </w:r>
    </w:p>
    <w:p w14:paraId="7393F624" w14:textId="77777777" w:rsidR="00B910D7" w:rsidRPr="008E2ACA" w:rsidRDefault="00B910D7" w:rsidP="00B910D7">
      <w:pPr>
        <w:pStyle w:val="Heading3"/>
        <w:keepNext w:val="0"/>
        <w:keepLines w:val="0"/>
        <w:ind w:left="993" w:hanging="993"/>
      </w:pPr>
      <w:bookmarkStart w:id="198" w:name="_Toc98334496"/>
      <w:bookmarkStart w:id="199" w:name="_Toc111186874"/>
      <w:r w:rsidRPr="008E2ACA">
        <w:t>MASS Remote Controller Task Requirements</w:t>
      </w:r>
      <w:bookmarkEnd w:id="198"/>
      <w:bookmarkEnd w:id="199"/>
      <w:r w:rsidRPr="008E2ACA">
        <w:t xml:space="preserve"> </w:t>
      </w:r>
    </w:p>
    <w:p w14:paraId="0E56B798" w14:textId="77777777" w:rsidR="00B910D7" w:rsidRPr="008E2ACA" w:rsidRDefault="00B910D7" w:rsidP="00B910D7">
      <w:pPr>
        <w:pStyle w:val="BodyText"/>
      </w:pPr>
      <w:r w:rsidRPr="008E2ACA">
        <w:t>The duty to render assistance will fall to be discharged, if at all, by the MASS Master, potentially delegated to the controller.</w:t>
      </w:r>
    </w:p>
    <w:p w14:paraId="2FCE0714" w14:textId="77777777" w:rsidR="00B910D7" w:rsidRPr="008E2ACA" w:rsidRDefault="00B910D7" w:rsidP="00B910D7">
      <w:pPr>
        <w:pStyle w:val="BodyText"/>
      </w:pPr>
      <w:r w:rsidRPr="008E2ACA">
        <w:t xml:space="preserve">The duty is qualified by what is reasonably to be expected given the limitations and characteristics of the relevant MASS. The duty does not require, nor is it limited to, taking persons on board. </w:t>
      </w:r>
    </w:p>
    <w:p w14:paraId="0DF26156" w14:textId="77777777" w:rsidR="00B910D7" w:rsidRPr="008E2ACA" w:rsidRDefault="00B910D7" w:rsidP="00B910D7">
      <w:pPr>
        <w:pStyle w:val="BodyText"/>
      </w:pPr>
      <w:r w:rsidRPr="008E2ACA">
        <w:t xml:space="preserve">The remote controller of a MASS will not breach the duty for failing to render a particular form of assistance on account of the MASS technical limitations or for the MASS’ inability to take persons on board. </w:t>
      </w:r>
    </w:p>
    <w:p w14:paraId="268CD644" w14:textId="77777777" w:rsidR="00B910D7" w:rsidRPr="008E2ACA" w:rsidRDefault="00B910D7" w:rsidP="00B910D7">
      <w:pPr>
        <w:pStyle w:val="BodyText"/>
      </w:pPr>
      <w:r w:rsidRPr="008E2ACA">
        <w:t xml:space="preserve">The MASS’s technical capabilities will define the nature and the requirements of the duty and not vice versa. However, situational cognisance and communications capability may be required by other international regulations, considered elsewhere. </w:t>
      </w:r>
    </w:p>
    <w:p w14:paraId="0404C71F" w14:textId="77777777" w:rsidR="00B910D7" w:rsidRPr="008E2ACA" w:rsidRDefault="00B910D7" w:rsidP="00B910D7">
      <w:pPr>
        <w:pStyle w:val="BodyText"/>
      </w:pPr>
      <w:r w:rsidRPr="008E2ACA">
        <w:t xml:space="preserve">On the assumption that the MASS will have stand off and close up monitoring capability giving continuous feedback to the remote controller, as a minimum: </w:t>
      </w:r>
    </w:p>
    <w:p w14:paraId="4657B0A0" w14:textId="77777777" w:rsidR="00B910D7" w:rsidRPr="008E2ACA" w:rsidRDefault="00B910D7" w:rsidP="00B910D7">
      <w:pPr>
        <w:pStyle w:val="BodyText"/>
        <w:numPr>
          <w:ilvl w:val="0"/>
          <w:numId w:val="106"/>
        </w:numPr>
        <w:ind w:left="426" w:hanging="568"/>
      </w:pPr>
      <w:r w:rsidRPr="008E2ACA">
        <w:t xml:space="preserve">Having become aware of persons in distress, the MASS remote controller should make best endeavours to inform the appropriate search and rescue authorities through whichever means appropriate i.e. radio, camera live feed. </w:t>
      </w:r>
    </w:p>
    <w:p w14:paraId="2D1FC517" w14:textId="77777777" w:rsidR="00B910D7" w:rsidRPr="008E2ACA" w:rsidRDefault="00B910D7" w:rsidP="00B910D7">
      <w:pPr>
        <w:pStyle w:val="BodyText"/>
        <w:numPr>
          <w:ilvl w:val="0"/>
          <w:numId w:val="106"/>
        </w:numPr>
        <w:ind w:left="426" w:hanging="568"/>
      </w:pPr>
      <w:r w:rsidRPr="008E2ACA">
        <w:t>In most circumstances, the MASS remote controller should ensure that the MASS is brought or remains in reasonable proximity with persons found in distress, to act as a visual reference point and communications point for research and rescue authorities.</w:t>
      </w:r>
    </w:p>
    <w:p w14:paraId="36D8CA77" w14:textId="77777777" w:rsidR="00B910D7" w:rsidRPr="008E2ACA" w:rsidRDefault="00B910D7" w:rsidP="00B910D7">
      <w:pPr>
        <w:pStyle w:val="BodyText"/>
      </w:pPr>
      <w:r w:rsidRPr="008E2ACA">
        <w:t>Efforts should not be made to embark persons if this cannot be done safely, relative to the peril faced by persons in distress.</w:t>
      </w:r>
    </w:p>
    <w:p w14:paraId="0296337F" w14:textId="77777777" w:rsidR="00BA1B03" w:rsidRDefault="00BA1B03" w:rsidP="00F856EF">
      <w:pPr>
        <w:pStyle w:val="BodyText"/>
      </w:pPr>
    </w:p>
    <w:p w14:paraId="198A5242" w14:textId="77777777" w:rsidR="00BA1B03" w:rsidRDefault="00BA1B03" w:rsidP="00F856EF">
      <w:pPr>
        <w:pStyle w:val="BodyText"/>
      </w:pPr>
    </w:p>
    <w:p w14:paraId="60736356" w14:textId="77777777" w:rsidR="00BA1B03" w:rsidRDefault="00BA1B03" w:rsidP="00F856EF">
      <w:pPr>
        <w:pStyle w:val="BodyText"/>
      </w:pPr>
    </w:p>
    <w:p w14:paraId="16626C79" w14:textId="3E526105" w:rsidR="001725D4" w:rsidRDefault="001725D4" w:rsidP="001725D4">
      <w:pPr>
        <w:pStyle w:val="Heading2"/>
        <w:rPr>
          <w:caps w:val="0"/>
        </w:rPr>
      </w:pPr>
      <w:bookmarkStart w:id="200" w:name="_Toc111186875"/>
      <w:r>
        <w:rPr>
          <w:caps w:val="0"/>
        </w:rPr>
        <w:t>Salvage and Towage</w:t>
      </w:r>
      <w:bookmarkEnd w:id="200"/>
    </w:p>
    <w:p w14:paraId="6B2D94D8" w14:textId="77777777" w:rsidR="00CF6EC7" w:rsidRDefault="00CF6EC7" w:rsidP="00CF6EC7">
      <w:pPr>
        <w:pStyle w:val="Heading2separationline"/>
      </w:pPr>
    </w:p>
    <w:p w14:paraId="42B432A4" w14:textId="77777777" w:rsidR="00F85D38" w:rsidRDefault="00F85D38" w:rsidP="00F85D38">
      <w:pPr>
        <w:pStyle w:val="BodyText"/>
      </w:pPr>
      <w:r>
        <w:t>[Consider content from an IALA perspective]</w:t>
      </w:r>
    </w:p>
    <w:p w14:paraId="26007B6D" w14:textId="77777777" w:rsidR="00CF6EC7" w:rsidRPr="00CF6EC7" w:rsidRDefault="00CF6EC7" w:rsidP="00CF6EC7">
      <w:pPr>
        <w:pStyle w:val="BodyText"/>
      </w:pPr>
    </w:p>
    <w:p w14:paraId="6023C2A6" w14:textId="767DF301" w:rsidR="005A6F84" w:rsidRDefault="004C2714" w:rsidP="00CB1D11">
      <w:pPr>
        <w:pStyle w:val="Heading1"/>
        <w:suppressAutoHyphens/>
        <w:rPr>
          <w:caps w:val="0"/>
        </w:rPr>
      </w:pPr>
      <w:bookmarkStart w:id="201" w:name="_Toc111186876"/>
      <w:r>
        <w:rPr>
          <w:caps w:val="0"/>
        </w:rPr>
        <w:t xml:space="preserve">Considerations for Provision of MAtoN in </w:t>
      </w:r>
      <w:commentRangeStart w:id="202"/>
      <w:r>
        <w:rPr>
          <w:caps w:val="0"/>
        </w:rPr>
        <w:t>a Mass Environment</w:t>
      </w:r>
      <w:bookmarkEnd w:id="201"/>
      <w:commentRangeEnd w:id="202"/>
      <w:r w:rsidR="00B91BF8">
        <w:rPr>
          <w:rStyle w:val="CommentReference"/>
          <w:rFonts w:asciiTheme="minorHAnsi" w:eastAsiaTheme="minorHAnsi" w:hAnsiTheme="minorHAnsi" w:cstheme="minorBidi"/>
          <w:b w:val="0"/>
          <w:bCs w:val="0"/>
          <w:caps w:val="0"/>
          <w:color w:val="auto"/>
        </w:rPr>
        <w:commentReference w:id="202"/>
      </w:r>
    </w:p>
    <w:p w14:paraId="355E5FFE" w14:textId="77777777" w:rsidR="00CF6EC7" w:rsidRDefault="00CF6EC7" w:rsidP="00CF6EC7">
      <w:pPr>
        <w:pStyle w:val="Heading1separationline"/>
      </w:pPr>
    </w:p>
    <w:p w14:paraId="463D95B2" w14:textId="77777777" w:rsidR="00127955" w:rsidRPr="008E2ACA" w:rsidRDefault="00127955" w:rsidP="00127955">
      <w:pPr>
        <w:pStyle w:val="BodyText"/>
      </w:pPr>
      <w:r w:rsidRPr="008E2ACA">
        <w:t xml:space="preserve">The AtoN to be delivered to support the various degrees of autonomy for MASS operations need to be identified considering: </w:t>
      </w:r>
    </w:p>
    <w:p w14:paraId="43A4B178" w14:textId="77777777" w:rsidR="00127955" w:rsidRPr="008E2ACA" w:rsidRDefault="00127955" w:rsidP="00127955">
      <w:pPr>
        <w:pStyle w:val="BodyText"/>
        <w:numPr>
          <w:ilvl w:val="0"/>
          <w:numId w:val="50"/>
        </w:numPr>
        <w:ind w:left="567" w:hanging="567"/>
      </w:pPr>
      <w:r w:rsidRPr="008E2ACA">
        <w:t>Risk Mitigation</w:t>
      </w:r>
    </w:p>
    <w:p w14:paraId="20392056" w14:textId="77777777" w:rsidR="00127955" w:rsidRPr="008E2ACA" w:rsidRDefault="00127955" w:rsidP="00127955">
      <w:pPr>
        <w:pStyle w:val="BodyText"/>
        <w:numPr>
          <w:ilvl w:val="0"/>
          <w:numId w:val="50"/>
        </w:numPr>
        <w:ind w:left="567" w:hanging="567"/>
      </w:pPr>
      <w:r w:rsidRPr="008E2ACA">
        <w:t>Services to be rendered to support safe navigation</w:t>
      </w:r>
    </w:p>
    <w:p w14:paraId="4A9A519E" w14:textId="77777777" w:rsidR="00127955" w:rsidRPr="008E2ACA" w:rsidRDefault="00127955" w:rsidP="00127955">
      <w:pPr>
        <w:pStyle w:val="BodyText"/>
        <w:numPr>
          <w:ilvl w:val="0"/>
          <w:numId w:val="50"/>
        </w:numPr>
        <w:ind w:left="567" w:hanging="567"/>
      </w:pPr>
      <w:r w:rsidRPr="008E2ACA">
        <w:t>Methods for service delivery / provision</w:t>
      </w:r>
    </w:p>
    <w:p w14:paraId="1D39F417" w14:textId="77777777" w:rsidR="00127955" w:rsidRPr="008E2ACA" w:rsidRDefault="00127955" w:rsidP="00127955">
      <w:pPr>
        <w:pStyle w:val="BodyText"/>
        <w:numPr>
          <w:ilvl w:val="0"/>
          <w:numId w:val="50"/>
        </w:numPr>
        <w:ind w:left="567" w:hanging="567"/>
      </w:pPr>
      <w:r w:rsidRPr="008E2ACA">
        <w:t xml:space="preserve">MASS service requirements </w:t>
      </w:r>
    </w:p>
    <w:p w14:paraId="5355DA17" w14:textId="77777777" w:rsidR="00127955" w:rsidRPr="008E2ACA" w:rsidRDefault="00127955" w:rsidP="00127955">
      <w:pPr>
        <w:pStyle w:val="BodyText"/>
        <w:numPr>
          <w:ilvl w:val="0"/>
          <w:numId w:val="50"/>
        </w:numPr>
        <w:ind w:left="567" w:hanging="567"/>
      </w:pPr>
      <w:r w:rsidRPr="008E2ACA">
        <w:lastRenderedPageBreak/>
        <w:t>Remote berthing and connections to shore services</w:t>
      </w:r>
    </w:p>
    <w:p w14:paraId="1F9C85FD" w14:textId="77777777" w:rsidR="00127955" w:rsidRPr="008E2ACA" w:rsidRDefault="00127955" w:rsidP="00127955">
      <w:pPr>
        <w:pStyle w:val="BodyText"/>
        <w:numPr>
          <w:ilvl w:val="0"/>
          <w:numId w:val="50"/>
        </w:numPr>
        <w:ind w:left="567" w:hanging="567"/>
      </w:pPr>
      <w:r w:rsidRPr="008E2ACA">
        <w:t>VTS environment interaction</w:t>
      </w:r>
    </w:p>
    <w:p w14:paraId="52CD0863" w14:textId="77777777" w:rsidR="00127955" w:rsidRPr="008E2ACA" w:rsidRDefault="00127955" w:rsidP="00127955">
      <w:pPr>
        <w:pStyle w:val="BodyText"/>
        <w:numPr>
          <w:ilvl w:val="0"/>
          <w:numId w:val="50"/>
        </w:numPr>
        <w:ind w:left="567" w:hanging="567"/>
      </w:pPr>
      <w:r w:rsidRPr="008E2ACA">
        <w:t>Route Message transfer</w:t>
      </w:r>
    </w:p>
    <w:p w14:paraId="1EC790C3" w14:textId="77777777" w:rsidR="00127955" w:rsidRPr="008E2ACA" w:rsidRDefault="00127955" w:rsidP="00127955">
      <w:pPr>
        <w:pStyle w:val="BodyText"/>
        <w:numPr>
          <w:ilvl w:val="0"/>
          <w:numId w:val="50"/>
        </w:numPr>
        <w:ind w:left="567" w:hanging="567"/>
      </w:pPr>
      <w:r w:rsidRPr="008E2ACA">
        <w:t>Local situational awareness and control including tracking of all vessels/</w:t>
      </w:r>
      <w:commentRangeStart w:id="203"/>
      <w:r w:rsidRPr="008E2ACA">
        <w:t>boats</w:t>
      </w:r>
      <w:commentRangeEnd w:id="203"/>
      <w:r>
        <w:rPr>
          <w:rStyle w:val="CommentReference"/>
        </w:rPr>
        <w:commentReference w:id="203"/>
      </w:r>
    </w:p>
    <w:p w14:paraId="690957AA" w14:textId="77777777" w:rsidR="00127955" w:rsidRPr="008E2ACA" w:rsidRDefault="00127955" w:rsidP="00127955">
      <w:pPr>
        <w:pStyle w:val="BodyText"/>
        <w:numPr>
          <w:ilvl w:val="0"/>
          <w:numId w:val="50"/>
        </w:numPr>
        <w:ind w:left="567" w:hanging="567"/>
      </w:pPr>
      <w:r w:rsidRPr="008E2ACA">
        <w:t>Metrological systems and data</w:t>
      </w:r>
    </w:p>
    <w:p w14:paraId="2674F1E5" w14:textId="77777777" w:rsidR="00127955" w:rsidRPr="008E2ACA" w:rsidRDefault="00127955" w:rsidP="00127955">
      <w:pPr>
        <w:pStyle w:val="BodyText"/>
        <w:numPr>
          <w:ilvl w:val="0"/>
          <w:numId w:val="50"/>
        </w:numPr>
        <w:ind w:left="567" w:hanging="567"/>
      </w:pPr>
      <w:r w:rsidRPr="008E2ACA">
        <w:t>Hydrographic systems and data</w:t>
      </w:r>
    </w:p>
    <w:p w14:paraId="6F70AF90" w14:textId="77777777" w:rsidR="00127955" w:rsidRPr="008E2ACA" w:rsidRDefault="00127955" w:rsidP="00127955">
      <w:pPr>
        <w:pStyle w:val="BodyText"/>
        <w:numPr>
          <w:ilvl w:val="0"/>
          <w:numId w:val="50"/>
        </w:numPr>
        <w:ind w:left="567" w:hanging="567"/>
      </w:pPr>
      <w:r w:rsidRPr="008E2ACA">
        <w:t>AtoN availability</w:t>
      </w:r>
    </w:p>
    <w:p w14:paraId="510C0B31" w14:textId="77777777" w:rsidR="00127955" w:rsidRPr="008E2ACA" w:rsidRDefault="00127955" w:rsidP="00127955">
      <w:pPr>
        <w:pStyle w:val="BodyText"/>
        <w:numPr>
          <w:ilvl w:val="0"/>
          <w:numId w:val="50"/>
        </w:numPr>
        <w:ind w:left="567" w:hanging="567"/>
      </w:pPr>
      <w:r w:rsidRPr="008E2ACA">
        <w:t>Vessel traffic and density</w:t>
      </w:r>
    </w:p>
    <w:p w14:paraId="56163596" w14:textId="77777777" w:rsidR="00127955" w:rsidRPr="008E2ACA" w:rsidRDefault="00127955" w:rsidP="00127955">
      <w:pPr>
        <w:pStyle w:val="BodyText"/>
        <w:numPr>
          <w:ilvl w:val="0"/>
          <w:numId w:val="50"/>
        </w:numPr>
        <w:ind w:left="567" w:hanging="567"/>
      </w:pPr>
      <w:r w:rsidRPr="008E2ACA">
        <w:t>Adaptation of traditional AtoN services to support MASS</w:t>
      </w:r>
      <w:r>
        <w:t>, including in pilotage waters</w:t>
      </w:r>
    </w:p>
    <w:p w14:paraId="2D128CB7" w14:textId="77777777" w:rsidR="00127955" w:rsidRPr="008E2ACA" w:rsidRDefault="00127955" w:rsidP="00127955">
      <w:pPr>
        <w:pStyle w:val="BodyText"/>
        <w:numPr>
          <w:ilvl w:val="0"/>
          <w:numId w:val="50"/>
        </w:numPr>
        <w:ind w:left="567" w:hanging="567"/>
      </w:pPr>
      <w:r w:rsidRPr="008E2ACA">
        <w:t xml:space="preserve">Adopt, adapt or extend existing technology </w:t>
      </w:r>
    </w:p>
    <w:p w14:paraId="3BAD1E6C" w14:textId="77777777" w:rsidR="00127955" w:rsidRDefault="00127955" w:rsidP="00127955">
      <w:pPr>
        <w:pStyle w:val="BodyText"/>
        <w:numPr>
          <w:ilvl w:val="0"/>
          <w:numId w:val="50"/>
        </w:numPr>
        <w:ind w:left="567" w:hanging="567"/>
      </w:pPr>
      <w:r w:rsidRPr="008E2ACA">
        <w:t>Communication services</w:t>
      </w:r>
    </w:p>
    <w:p w14:paraId="7B74FC2F" w14:textId="77777777" w:rsidR="00127955" w:rsidRPr="008E2ACA" w:rsidRDefault="00127955" w:rsidP="00127955">
      <w:pPr>
        <w:pStyle w:val="BodyText"/>
        <w:numPr>
          <w:ilvl w:val="0"/>
          <w:numId w:val="50"/>
        </w:numPr>
        <w:ind w:left="567" w:hanging="567"/>
      </w:pPr>
      <w:r>
        <w:t>Sustainability of AtoN</w:t>
      </w:r>
    </w:p>
    <w:p w14:paraId="7EDE2D54" w14:textId="77777777" w:rsidR="00CF6EC7" w:rsidRPr="00CF6EC7" w:rsidRDefault="00CF6EC7" w:rsidP="00CF6EC7">
      <w:pPr>
        <w:pStyle w:val="BodyText"/>
      </w:pPr>
    </w:p>
    <w:p w14:paraId="250020DD" w14:textId="488603C3" w:rsidR="004C2714" w:rsidRDefault="00B910D7" w:rsidP="004C2714">
      <w:pPr>
        <w:pStyle w:val="Heading2"/>
        <w:rPr>
          <w:caps w:val="0"/>
        </w:rPr>
      </w:pPr>
      <w:bookmarkStart w:id="204" w:name="_Toc111186877"/>
      <w:r>
        <w:rPr>
          <w:caps w:val="0"/>
        </w:rPr>
        <w:t>Delivery of A</w:t>
      </w:r>
      <w:commentRangeStart w:id="205"/>
      <w:r>
        <w:rPr>
          <w:caps w:val="0"/>
        </w:rPr>
        <w:t>toN for MASS Environment</w:t>
      </w:r>
      <w:bookmarkEnd w:id="204"/>
      <w:commentRangeEnd w:id="205"/>
      <w:r w:rsidR="00B91BF8">
        <w:rPr>
          <w:rStyle w:val="CommentReference"/>
          <w:rFonts w:asciiTheme="minorHAnsi" w:eastAsiaTheme="minorHAnsi" w:hAnsiTheme="minorHAnsi" w:cstheme="minorBidi"/>
          <w:b w:val="0"/>
          <w:caps w:val="0"/>
          <w:color w:val="auto"/>
        </w:rPr>
        <w:commentReference w:id="205"/>
      </w:r>
    </w:p>
    <w:p w14:paraId="5013323A" w14:textId="77777777" w:rsidR="00B910D7" w:rsidRDefault="00B910D7" w:rsidP="00B910D7">
      <w:pPr>
        <w:pStyle w:val="Heading2separationline"/>
      </w:pPr>
    </w:p>
    <w:p w14:paraId="6B17CCE5" w14:textId="77777777" w:rsidR="00B910D7" w:rsidRPr="008E2ACA" w:rsidRDefault="00B910D7" w:rsidP="00B910D7">
      <w:pPr>
        <w:pStyle w:val="BodyText"/>
      </w:pPr>
      <w:r w:rsidRPr="008E2ACA">
        <w:t>The AtoN to be delivered to support the various degrees of autonomy for MASS operations need to be identified considering: MASS interaction with:</w:t>
      </w:r>
    </w:p>
    <w:p w14:paraId="0B1C653B" w14:textId="77777777" w:rsidR="00B910D7" w:rsidRDefault="00B910D7" w:rsidP="00B910D7">
      <w:pPr>
        <w:pStyle w:val="BodyText"/>
        <w:numPr>
          <w:ilvl w:val="0"/>
          <w:numId w:val="98"/>
        </w:numPr>
        <w:ind w:left="426" w:hanging="426"/>
      </w:pPr>
      <w:r w:rsidRPr="008E2ACA">
        <w:t>Fixed</w:t>
      </w:r>
      <w:r>
        <w:t xml:space="preserve">, </w:t>
      </w:r>
      <w:r w:rsidRPr="008E2ACA">
        <w:t>floating</w:t>
      </w:r>
      <w:r>
        <w:t>,</w:t>
      </w:r>
      <w:r w:rsidRPr="008E2ACA">
        <w:t xml:space="preserve"> </w:t>
      </w:r>
      <w:r>
        <w:t>electronic and radio AtoN</w:t>
      </w:r>
    </w:p>
    <w:p w14:paraId="5B643B9C" w14:textId="77777777" w:rsidR="00B910D7" w:rsidRDefault="00B910D7" w:rsidP="00B910D7">
      <w:pPr>
        <w:pStyle w:val="BodyText"/>
        <w:numPr>
          <w:ilvl w:val="0"/>
          <w:numId w:val="98"/>
        </w:numPr>
        <w:ind w:left="426" w:hanging="426"/>
      </w:pPr>
      <w:r>
        <w:t>Position support mechanisms as technology evolves</w:t>
      </w:r>
    </w:p>
    <w:p w14:paraId="2F4FABD6" w14:textId="77777777" w:rsidR="00B910D7" w:rsidRPr="008E2ACA" w:rsidRDefault="00B910D7" w:rsidP="00B910D7">
      <w:pPr>
        <w:pStyle w:val="BodyText"/>
        <w:numPr>
          <w:ilvl w:val="0"/>
          <w:numId w:val="98"/>
        </w:numPr>
        <w:ind w:left="426" w:hanging="426"/>
      </w:pPr>
      <w:r w:rsidRPr="008E2ACA">
        <w:t>Manned vessels</w:t>
      </w:r>
    </w:p>
    <w:p w14:paraId="1E7FF441" w14:textId="77777777" w:rsidR="00B910D7" w:rsidRPr="008E2ACA" w:rsidRDefault="00B910D7" w:rsidP="00B910D7">
      <w:pPr>
        <w:pStyle w:val="BodyText"/>
        <w:numPr>
          <w:ilvl w:val="0"/>
          <w:numId w:val="99"/>
        </w:numPr>
      </w:pPr>
      <w:r w:rsidRPr="008E2ACA">
        <w:t>Choice of media (voice, digital, etc)</w:t>
      </w:r>
    </w:p>
    <w:p w14:paraId="2DCA2E57" w14:textId="77777777" w:rsidR="00B910D7" w:rsidRPr="008E2ACA" w:rsidRDefault="00B910D7" w:rsidP="00B910D7">
      <w:pPr>
        <w:pStyle w:val="BodyText"/>
        <w:numPr>
          <w:ilvl w:val="0"/>
          <w:numId w:val="99"/>
        </w:numPr>
      </w:pPr>
      <w:r w:rsidRPr="008E2ACA">
        <w:t xml:space="preserve">How to inform other seafarers </w:t>
      </w:r>
      <w:r w:rsidRPr="008A329C">
        <w:t>(COLREG rules 16++)</w:t>
      </w:r>
    </w:p>
    <w:p w14:paraId="40609972" w14:textId="77777777" w:rsidR="00B910D7" w:rsidRPr="008E2ACA" w:rsidRDefault="00B910D7" w:rsidP="00B910D7">
      <w:pPr>
        <w:pStyle w:val="BodyText"/>
        <w:numPr>
          <w:ilvl w:val="0"/>
          <w:numId w:val="99"/>
        </w:numPr>
      </w:pPr>
      <w:r w:rsidRPr="008E2ACA">
        <w:t>How to interact with smaller vessels, kayaks, rowing boats etc. (including target detection)</w:t>
      </w:r>
    </w:p>
    <w:p w14:paraId="54EB7C16" w14:textId="77777777" w:rsidR="00B910D7" w:rsidRPr="008E2ACA" w:rsidRDefault="00B910D7" w:rsidP="00B910D7">
      <w:pPr>
        <w:pStyle w:val="BodyText"/>
        <w:numPr>
          <w:ilvl w:val="0"/>
          <w:numId w:val="98"/>
        </w:numPr>
        <w:ind w:left="426" w:hanging="426"/>
      </w:pPr>
      <w:r w:rsidRPr="008E2ACA">
        <w:t>GMDSS compatibility</w:t>
      </w:r>
    </w:p>
    <w:p w14:paraId="69043161" w14:textId="77777777" w:rsidR="00B910D7" w:rsidRPr="008E2ACA" w:rsidRDefault="00B910D7" w:rsidP="00B910D7">
      <w:pPr>
        <w:pStyle w:val="BodyText"/>
        <w:numPr>
          <w:ilvl w:val="0"/>
          <w:numId w:val="98"/>
        </w:numPr>
        <w:ind w:left="426" w:hanging="426"/>
      </w:pPr>
      <w:r w:rsidRPr="008E2ACA">
        <w:t>Offshore structures</w:t>
      </w:r>
    </w:p>
    <w:p w14:paraId="60E74AD3" w14:textId="77777777" w:rsidR="00B910D7" w:rsidRPr="008E2ACA" w:rsidRDefault="00B910D7" w:rsidP="00B910D7">
      <w:pPr>
        <w:pStyle w:val="BodyText"/>
        <w:numPr>
          <w:ilvl w:val="0"/>
          <w:numId w:val="98"/>
        </w:numPr>
        <w:ind w:left="426" w:hanging="426"/>
      </w:pPr>
      <w:r w:rsidRPr="008E2ACA">
        <w:t>MASS/MASS</w:t>
      </w:r>
    </w:p>
    <w:p w14:paraId="242E72C5" w14:textId="77777777" w:rsidR="00B910D7" w:rsidRPr="008E2ACA" w:rsidRDefault="00B910D7" w:rsidP="00B910D7">
      <w:pPr>
        <w:pStyle w:val="BodyText"/>
        <w:numPr>
          <w:ilvl w:val="0"/>
          <w:numId w:val="98"/>
        </w:numPr>
        <w:ind w:left="426" w:hanging="426"/>
      </w:pPr>
      <w:r>
        <w:t>Other s</w:t>
      </w:r>
      <w:r w:rsidRPr="008E2ACA">
        <w:t>hore based</w:t>
      </w:r>
      <w:r>
        <w:t xml:space="preserve"> infrastructure</w:t>
      </w:r>
    </w:p>
    <w:p w14:paraId="50179885" w14:textId="77777777" w:rsidR="00B910D7" w:rsidRPr="00B910D7" w:rsidRDefault="00B910D7" w:rsidP="00B910D7">
      <w:pPr>
        <w:pStyle w:val="BodyText"/>
      </w:pPr>
    </w:p>
    <w:p w14:paraId="040D9A29" w14:textId="77777777" w:rsidR="00CF6EC7" w:rsidRPr="00CF6EC7" w:rsidRDefault="00CF6EC7" w:rsidP="00CF6EC7">
      <w:pPr>
        <w:pStyle w:val="BodyText"/>
      </w:pPr>
    </w:p>
    <w:p w14:paraId="7CFD1096" w14:textId="40B6A667" w:rsidR="00675928" w:rsidRPr="00D365BE" w:rsidRDefault="000210FE" w:rsidP="00D365BE">
      <w:pPr>
        <w:pStyle w:val="Heading2"/>
        <w:rPr>
          <w:caps w:val="0"/>
        </w:rPr>
      </w:pPr>
      <w:bookmarkStart w:id="206" w:name="_Toc111186878"/>
      <w:r>
        <w:rPr>
          <w:caps w:val="0"/>
        </w:rPr>
        <w:t>[other?]</w:t>
      </w:r>
      <w:bookmarkEnd w:id="206"/>
    </w:p>
    <w:p w14:paraId="5C4F2A65" w14:textId="02EE0CCA" w:rsidR="005A6F84" w:rsidRDefault="004C2714" w:rsidP="00CB1D11">
      <w:pPr>
        <w:pStyle w:val="Heading1"/>
        <w:suppressAutoHyphens/>
        <w:rPr>
          <w:caps w:val="0"/>
        </w:rPr>
      </w:pPr>
      <w:bookmarkStart w:id="207" w:name="_Toc111186879"/>
      <w:r>
        <w:rPr>
          <w:caps w:val="0"/>
        </w:rPr>
        <w:t>Considerations for Provision of VTS in a MASS Environment</w:t>
      </w:r>
      <w:bookmarkEnd w:id="207"/>
    </w:p>
    <w:p w14:paraId="0E3410D9" w14:textId="77777777" w:rsidR="00CF6EC7" w:rsidRDefault="00CF6EC7" w:rsidP="00CF6EC7">
      <w:pPr>
        <w:pStyle w:val="Heading1separationline"/>
      </w:pPr>
    </w:p>
    <w:p w14:paraId="34787F66" w14:textId="77777777" w:rsidR="00CF6EC7" w:rsidRPr="00CF6EC7" w:rsidRDefault="00CF6EC7" w:rsidP="00CF6EC7">
      <w:pPr>
        <w:pStyle w:val="BodyText"/>
      </w:pPr>
    </w:p>
    <w:p w14:paraId="73CA926C" w14:textId="5C59C531" w:rsidR="009D3B30" w:rsidRDefault="009D3B30" w:rsidP="009D3B30">
      <w:pPr>
        <w:pStyle w:val="Heading2"/>
        <w:rPr>
          <w:caps w:val="0"/>
        </w:rPr>
      </w:pPr>
      <w:bookmarkStart w:id="208" w:name="_Toc111186880"/>
      <w:r>
        <w:rPr>
          <w:caps w:val="0"/>
        </w:rPr>
        <w:lastRenderedPageBreak/>
        <w:t>[from VTS Committee]</w:t>
      </w:r>
      <w:bookmarkEnd w:id="208"/>
    </w:p>
    <w:p w14:paraId="5BDA1957" w14:textId="77777777" w:rsidR="004B0172" w:rsidRDefault="004B0172" w:rsidP="009D3B30">
      <w:pPr>
        <w:pStyle w:val="Heading2"/>
        <w:rPr>
          <w:caps w:val="0"/>
        </w:rPr>
      </w:pPr>
      <w:bookmarkStart w:id="209" w:name="_Toc111186881"/>
      <w:bookmarkEnd w:id="209"/>
    </w:p>
    <w:p w14:paraId="08312DF1" w14:textId="77252413" w:rsidR="004C2714" w:rsidRDefault="00C01385" w:rsidP="00CB1D11">
      <w:pPr>
        <w:pStyle w:val="Heading1"/>
        <w:suppressAutoHyphens/>
        <w:rPr>
          <w:caps w:val="0"/>
        </w:rPr>
      </w:pPr>
      <w:bookmarkStart w:id="210" w:name="_Toc111186882"/>
      <w:r>
        <w:rPr>
          <w:caps w:val="0"/>
        </w:rPr>
        <w:t xml:space="preserve">Implications of MASS </w:t>
      </w:r>
      <w:r w:rsidR="00DA1027">
        <w:rPr>
          <w:caps w:val="0"/>
        </w:rPr>
        <w:t>and IALA Committees</w:t>
      </w:r>
      <w:bookmarkEnd w:id="210"/>
    </w:p>
    <w:p w14:paraId="01883866" w14:textId="77777777" w:rsidR="00CF6EC7" w:rsidRDefault="00CF6EC7" w:rsidP="00CF6EC7">
      <w:pPr>
        <w:pStyle w:val="Heading1separationline"/>
      </w:pPr>
    </w:p>
    <w:p w14:paraId="784C9700" w14:textId="77777777" w:rsidR="00CF6EC7" w:rsidRPr="00CF6EC7" w:rsidRDefault="00CF6EC7" w:rsidP="00CF6EC7">
      <w:pPr>
        <w:pStyle w:val="BodyText"/>
      </w:pPr>
    </w:p>
    <w:p w14:paraId="298016A9" w14:textId="60A7405A" w:rsidR="003352DF" w:rsidRDefault="00CD6859" w:rsidP="00CB1D11">
      <w:pPr>
        <w:pStyle w:val="Heading1"/>
        <w:suppressAutoHyphens/>
        <w:rPr>
          <w:caps w:val="0"/>
        </w:rPr>
      </w:pPr>
      <w:bookmarkStart w:id="211" w:name="_Toc111186883"/>
      <w:r>
        <w:rPr>
          <w:caps w:val="0"/>
        </w:rPr>
        <w:t>MASS and IHO</w:t>
      </w:r>
      <w:bookmarkEnd w:id="211"/>
      <w:r>
        <w:rPr>
          <w:caps w:val="0"/>
        </w:rPr>
        <w:t xml:space="preserve"> </w:t>
      </w:r>
    </w:p>
    <w:p w14:paraId="3EF296B1" w14:textId="3EC1A280" w:rsidR="00CD6859" w:rsidRDefault="00B910D7" w:rsidP="00CB1D11">
      <w:pPr>
        <w:pStyle w:val="Heading1"/>
        <w:suppressAutoHyphens/>
        <w:rPr>
          <w:caps w:val="0"/>
        </w:rPr>
      </w:pPr>
      <w:bookmarkStart w:id="212" w:name="_Toc111186884"/>
      <w:r>
        <w:rPr>
          <w:caps w:val="0"/>
        </w:rPr>
        <w:t>[other?]</w:t>
      </w:r>
      <w:bookmarkEnd w:id="212"/>
    </w:p>
    <w:p w14:paraId="733E6D8B" w14:textId="1B2D075C" w:rsidR="00854BCE" w:rsidRPr="00F55AD7" w:rsidRDefault="00646AFD" w:rsidP="00CB1D11">
      <w:pPr>
        <w:pStyle w:val="Heading1"/>
        <w:suppressAutoHyphens/>
        <w:rPr>
          <w:caps w:val="0"/>
        </w:rPr>
      </w:pPr>
      <w:bookmarkStart w:id="213" w:name="_Toc111186885"/>
      <w:r w:rsidRPr="00F55AD7">
        <w:rPr>
          <w:caps w:val="0"/>
        </w:rPr>
        <w:t>DEFINITIONS</w:t>
      </w:r>
      <w:bookmarkEnd w:id="213"/>
    </w:p>
    <w:p w14:paraId="3CFD6FF2" w14:textId="77777777" w:rsidR="00646AFD" w:rsidRPr="00F55AD7" w:rsidRDefault="00646AFD" w:rsidP="00CB1D11">
      <w:pPr>
        <w:pStyle w:val="Heading1separationline"/>
        <w:suppressAutoHyphens/>
      </w:pPr>
    </w:p>
    <w:p w14:paraId="61BC79E5" w14:textId="77777777" w:rsidR="00933EE0" w:rsidRDefault="00C843AC" w:rsidP="00CB1D11">
      <w:pPr>
        <w:pStyle w:val="BodyText"/>
        <w:suppressAutoHyphens/>
      </w:pPr>
      <w:bookmarkStart w:id="214"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sidR="002C605E">
        <w:rPr>
          <w:rStyle w:val="BodyTextChar"/>
        </w:rPr>
        <w:t>d</w:t>
      </w:r>
      <w:r w:rsidRPr="00C843AC">
        <w:rPr>
          <w:rStyle w:val="BodyTextChar"/>
        </w:rPr>
        <w:t xml:space="preserve">ictionary) at </w:t>
      </w:r>
      <w:hyperlink r:id="rId31"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169D1E03" w14:textId="77777777" w:rsidR="00AD12E6" w:rsidRDefault="00AD12E6" w:rsidP="00CB1D11">
      <w:pPr>
        <w:pStyle w:val="Heading1"/>
        <w:keepLines w:val="0"/>
        <w:suppressAutoHyphens/>
      </w:pPr>
      <w:bookmarkStart w:id="215" w:name="_Toc111186886"/>
      <w:bookmarkStart w:id="216" w:name="_Hlk59202516"/>
      <w:bookmarkEnd w:id="214"/>
      <w:r>
        <w:t>abbreviations</w:t>
      </w:r>
      <w:bookmarkEnd w:id="215"/>
    </w:p>
    <w:p w14:paraId="24950812" w14:textId="77777777" w:rsidR="00AD12E6" w:rsidRDefault="00AD12E6" w:rsidP="00CB1D11">
      <w:pPr>
        <w:pStyle w:val="Heading1separationline"/>
        <w:keepNext/>
        <w:suppressAutoHyphens/>
      </w:pPr>
    </w:p>
    <w:p w14:paraId="721D4F42" w14:textId="1D82448B" w:rsidR="00CF6EC7" w:rsidRDefault="00B910D7" w:rsidP="00CB1D11">
      <w:pPr>
        <w:pStyle w:val="BodyText"/>
        <w:keepNext/>
        <w:suppressAutoHyphens/>
      </w:pPr>
      <w:r>
        <w:t>[to be developed]</w:t>
      </w:r>
    </w:p>
    <w:p w14:paraId="5F381E67" w14:textId="77777777" w:rsidR="00CF6EC7" w:rsidRDefault="00CF6EC7" w:rsidP="00CB1D11">
      <w:pPr>
        <w:pStyle w:val="Abbreviations"/>
        <w:keepNext/>
        <w:suppressAutoHyphens/>
      </w:pPr>
    </w:p>
    <w:p w14:paraId="75D0A647" w14:textId="4EF319F8" w:rsidR="001D11AC" w:rsidRPr="005F1314" w:rsidRDefault="001D11AC" w:rsidP="00CB1D11">
      <w:pPr>
        <w:pStyle w:val="Abbreviations"/>
        <w:keepNext/>
        <w:suppressAutoHyphens/>
      </w:pPr>
      <w:r w:rsidRPr="005F1314">
        <w:t>NGO</w:t>
      </w:r>
      <w:r w:rsidRPr="005F1314">
        <w:tab/>
        <w:t>Non-governmental organi</w:t>
      </w:r>
      <w:r w:rsidR="002C605E">
        <w:t>z</w:t>
      </w:r>
      <w:r w:rsidRPr="005F1314">
        <w:t>ation</w:t>
      </w:r>
    </w:p>
    <w:p w14:paraId="6087F644" w14:textId="77777777" w:rsidR="001D11AC" w:rsidRDefault="001D11AC" w:rsidP="00CB1D11">
      <w:pPr>
        <w:pStyle w:val="Abbreviations"/>
        <w:keepNext/>
        <w:suppressAutoHyphens/>
      </w:pPr>
      <w:r w:rsidRPr="005F1314">
        <w:t>VTS</w:t>
      </w:r>
      <w:r w:rsidRPr="005F1314">
        <w:tab/>
        <w:t>Vessel Traffic Services</w:t>
      </w:r>
    </w:p>
    <w:p w14:paraId="0B9A2C92" w14:textId="77777777" w:rsidR="00CF6EC7" w:rsidRPr="005F1314" w:rsidRDefault="00CF6EC7" w:rsidP="00CB1D11">
      <w:pPr>
        <w:pStyle w:val="Abbreviations"/>
        <w:keepNext/>
        <w:suppressAutoHyphens/>
      </w:pPr>
    </w:p>
    <w:p w14:paraId="142964DC" w14:textId="2E9EF5A1" w:rsidR="00224DAB" w:rsidRPr="00224DAB" w:rsidRDefault="00200579" w:rsidP="00CB1D11">
      <w:pPr>
        <w:pStyle w:val="Heading1"/>
        <w:suppressAutoHyphens/>
      </w:pPr>
      <w:bookmarkStart w:id="217" w:name="_Toc111186887"/>
      <w:bookmarkEnd w:id="216"/>
      <w:r>
        <w:t>references</w:t>
      </w:r>
      <w:bookmarkEnd w:id="217"/>
    </w:p>
    <w:p w14:paraId="130F0924" w14:textId="77777777" w:rsidR="00200579" w:rsidRDefault="00200579" w:rsidP="00CB1D11">
      <w:pPr>
        <w:pStyle w:val="Heading1separationline"/>
        <w:suppressAutoHyphens/>
      </w:pPr>
    </w:p>
    <w:p w14:paraId="42DE6CEA" w14:textId="77777777" w:rsidR="00CF10E3" w:rsidRPr="00CF10E3" w:rsidRDefault="00CF10E3" w:rsidP="00CB1D11">
      <w:pPr>
        <w:pStyle w:val="BodyText"/>
        <w:suppressAutoHyphens/>
      </w:pPr>
      <w:bookmarkStart w:id="218" w:name="_Hlk59209161"/>
      <w:commentRangeStart w:id="219"/>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CF10E3" w:rsidRDefault="00CF10E3" w:rsidP="00CB1D11">
      <w:pPr>
        <w:pStyle w:val="BodyText"/>
        <w:suppressAutoHyphens/>
      </w:pPr>
      <w:bookmarkStart w:id="220"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62D2A2F3" w14:textId="77777777" w:rsidR="005F1314" w:rsidRDefault="00A23CAC" w:rsidP="00CB1D11">
      <w:pPr>
        <w:pStyle w:val="BodyText"/>
        <w:suppressAutoHyphens/>
        <w:jc w:val="center"/>
      </w:pPr>
      <w:r>
        <w:rPr>
          <w:rStyle w:val="BodyTextChar"/>
        </w:rPr>
        <w:t>[</w:t>
      </w:r>
      <w:r w:rsidR="0022582A">
        <w:rPr>
          <w:rStyle w:val="BodyTextChar"/>
        </w:rPr>
        <w:t xml:space="preserve">Author </w:t>
      </w:r>
      <w:r w:rsidR="00CF10E3" w:rsidRPr="00CF10E3">
        <w:rPr>
          <w:rStyle w:val="BodyTextChar"/>
        </w:rPr>
        <w:t>surname</w:t>
      </w:r>
      <w:r>
        <w:rPr>
          <w:rStyle w:val="BodyTextChar"/>
        </w:rPr>
        <w:t>,] &lt;</w:t>
      </w:r>
      <w:r w:rsidR="00CF10E3" w:rsidRPr="00CF10E3">
        <w:rPr>
          <w:rStyle w:val="BodyTextChar"/>
        </w:rPr>
        <w:t>space</w:t>
      </w:r>
      <w:r>
        <w:rPr>
          <w:rStyle w:val="BodyTextChar"/>
        </w:rPr>
        <w:t>&gt; [</w:t>
      </w:r>
      <w:r w:rsidR="00CF10E3" w:rsidRPr="00CF10E3">
        <w:rPr>
          <w:rStyle w:val="BodyTextChar"/>
        </w:rPr>
        <w:t>initial.</w:t>
      </w:r>
      <w:r>
        <w:rPr>
          <w:rStyle w:val="BodyTextChar"/>
        </w:rPr>
        <w:t>] &lt;</w:t>
      </w:r>
      <w:r w:rsidR="00CF10E3" w:rsidRPr="00CF10E3">
        <w:rPr>
          <w:rStyle w:val="BodyTextChar"/>
        </w:rPr>
        <w:t>space</w:t>
      </w:r>
      <w:r>
        <w:rPr>
          <w:rStyle w:val="BodyTextChar"/>
        </w:rPr>
        <w:t>&gt; [</w:t>
      </w:r>
      <w:r w:rsidR="00CF10E3" w:rsidRPr="00CF10E3">
        <w:rPr>
          <w:rStyle w:val="BodyTextChar"/>
        </w:rPr>
        <w:t>year</w:t>
      </w:r>
      <w:r>
        <w:rPr>
          <w:rStyle w:val="BodyTextChar"/>
        </w:rPr>
        <w:t>] &lt;</w:t>
      </w:r>
      <w:r w:rsidR="00CF10E3" w:rsidRPr="00CF10E3">
        <w:rPr>
          <w:rStyle w:val="BodyTextChar"/>
        </w:rPr>
        <w:t>space</w:t>
      </w:r>
      <w:r>
        <w:rPr>
          <w:rStyle w:val="BodyTextChar"/>
        </w:rPr>
        <w:t>&gt; [</w:t>
      </w:r>
      <w:r w:rsidR="0022582A">
        <w:rPr>
          <w:rStyle w:val="BodyTextChar"/>
        </w:rPr>
        <w:t>title</w:t>
      </w:r>
      <w:r w:rsidR="00CF10E3" w:rsidRPr="00CF10E3">
        <w:t>.</w:t>
      </w:r>
      <w:r>
        <w:t>]</w:t>
      </w:r>
    </w:p>
    <w:p w14:paraId="45C238F1" w14:textId="77777777" w:rsidR="00CF10E3" w:rsidRPr="00CF10E3" w:rsidRDefault="00CF10E3" w:rsidP="00CB1D11">
      <w:pPr>
        <w:pStyle w:val="BodyText"/>
        <w:suppressAutoHyphens/>
        <w:jc w:val="left"/>
      </w:pPr>
      <w:r w:rsidRPr="00CF10E3">
        <w:t>For example:</w:t>
      </w:r>
    </w:p>
    <w:p w14:paraId="470F4846" w14:textId="77777777" w:rsidR="00CF10E3" w:rsidRPr="00CF10E3" w:rsidRDefault="00CF10E3" w:rsidP="00CB1D11">
      <w:pPr>
        <w:pStyle w:val="BodyText"/>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30546D4A" w14:textId="77777777" w:rsidR="00CF10E3" w:rsidRPr="00CF10E3" w:rsidRDefault="00CF10E3" w:rsidP="00CB1D11">
      <w:pPr>
        <w:pStyle w:val="BodyText"/>
        <w:suppressAutoHyphens/>
      </w:pPr>
      <w:r w:rsidRPr="00CF10E3">
        <w:t xml:space="preserve">should be included in the reference list as follows: </w:t>
      </w:r>
    </w:p>
    <w:p w14:paraId="31F16AC7" w14:textId="77777777" w:rsidR="00CF10E3" w:rsidRPr="00CF10E3" w:rsidRDefault="00CF10E3" w:rsidP="00CB1D11">
      <w:pPr>
        <w:pStyle w:val="Reference"/>
        <w:suppressAutoHyphens/>
      </w:pPr>
      <w:bookmarkStart w:id="221" w:name="_Hlk58941431"/>
      <w:bookmarkStart w:id="222" w:name="_Hlk58941398"/>
      <w:bookmarkEnd w:id="220"/>
      <w:r w:rsidRPr="00CF10E3">
        <w:t>Hawking, S. (2001) The Universe in a Nutshell.</w:t>
      </w:r>
    </w:p>
    <w:p w14:paraId="159A254B" w14:textId="77777777" w:rsidR="00CF10E3" w:rsidRDefault="00CF10E3" w:rsidP="00CB1D11">
      <w:pPr>
        <w:pStyle w:val="Reference"/>
        <w:suppressAutoHyphens/>
      </w:pPr>
      <w:bookmarkStart w:id="223" w:name="_Hlk58941458"/>
      <w:bookmarkEnd w:id="221"/>
      <w:r w:rsidRPr="00CF10E3">
        <w:t>Hawking, S. (1988) A Brief History of Time.</w:t>
      </w:r>
    </w:p>
    <w:bookmarkEnd w:id="222"/>
    <w:bookmarkEnd w:id="223"/>
    <w:p w14:paraId="55956F48" w14:textId="77777777" w:rsidR="003032C4" w:rsidRDefault="009F4A19" w:rsidP="00CB1D11">
      <w:pPr>
        <w:pStyle w:val="BodyText"/>
        <w:suppressAutoHyphens/>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r>
        <w:t xml:space="preserve">return to </w:t>
      </w:r>
      <w:r w:rsidR="00213436">
        <w:t>enter a new reference in the list.</w:t>
      </w:r>
      <w:commentRangeEnd w:id="219"/>
      <w:r w:rsidR="000210FE">
        <w:rPr>
          <w:rStyle w:val="CommentReference"/>
        </w:rPr>
        <w:commentReference w:id="219"/>
      </w:r>
    </w:p>
    <w:p w14:paraId="60DB1078" w14:textId="77777777" w:rsidR="0004255E" w:rsidRDefault="0004255E" w:rsidP="00CB1D11">
      <w:pPr>
        <w:pStyle w:val="Heading1"/>
        <w:suppressAutoHyphens/>
      </w:pPr>
      <w:bookmarkStart w:id="224" w:name="_Toc111186888"/>
      <w:bookmarkEnd w:id="218"/>
      <w:r>
        <w:lastRenderedPageBreak/>
        <w:t>Further reading</w:t>
      </w:r>
      <w:bookmarkEnd w:id="224"/>
    </w:p>
    <w:p w14:paraId="4F13BA56" w14:textId="77777777" w:rsidR="0004255E" w:rsidRDefault="0004255E" w:rsidP="00CB1D11">
      <w:pPr>
        <w:pStyle w:val="Heading1separationline"/>
        <w:suppressAutoHyphens/>
      </w:pPr>
    </w:p>
    <w:p w14:paraId="42E060EA" w14:textId="77777777" w:rsidR="0022582A" w:rsidRDefault="0022582A" w:rsidP="00CB1D11">
      <w:pPr>
        <w:pStyle w:val="BodyText"/>
        <w:suppressAutoHyphens/>
      </w:pPr>
      <w:bookmarkStart w:id="225" w:name="_Hlk58941611"/>
      <w:bookmarkStart w:id="226"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34F2CB86" w14:textId="77777777" w:rsidR="0022582A" w:rsidRDefault="0022582A" w:rsidP="00CB1D11">
      <w:pPr>
        <w:pStyle w:val="Furtherreading"/>
        <w:suppressAutoHyphens/>
      </w:pPr>
      <w:bookmarkStart w:id="227" w:name="_Hlk58941649"/>
      <w:bookmarkEnd w:id="225"/>
      <w:r>
        <w:t>Einstein, A. (1905) Relativity: The Special and General Theory of Relativity</w:t>
      </w:r>
    </w:p>
    <w:p w14:paraId="61769757" w14:textId="77777777" w:rsidR="00001616" w:rsidRDefault="0022582A" w:rsidP="00CB1D11">
      <w:pPr>
        <w:pStyle w:val="Furtherreading"/>
        <w:suppressAutoHyphens/>
      </w:pPr>
      <w:r>
        <w:t>Idle, E. (1984) The Galaxy Song</w:t>
      </w:r>
    </w:p>
    <w:bookmarkEnd w:id="226"/>
    <w:bookmarkEnd w:id="227"/>
    <w:p w14:paraId="332F760F" w14:textId="77777777" w:rsidR="00456DE1" w:rsidRDefault="00456DE1" w:rsidP="00CB1D11">
      <w:pPr>
        <w:pStyle w:val="BodyText"/>
        <w:suppressAutoHyphens/>
      </w:pPr>
    </w:p>
    <w:p w14:paraId="3ED0E8D4" w14:textId="77777777" w:rsidR="00E877DC" w:rsidRDefault="00E877DC" w:rsidP="00883181">
      <w:pPr>
        <w:pStyle w:val="Equation"/>
        <w:numPr>
          <w:ilvl w:val="0"/>
          <w:numId w:val="0"/>
        </w:numPr>
        <w:suppressAutoHyphens/>
        <w:ind w:left="360"/>
        <w:jc w:val="center"/>
        <w:rPr>
          <w:rFonts w:eastAsia="Calibri" w:cs="Calibri"/>
          <w:color w:val="407EC9"/>
          <w:sz w:val="28"/>
          <w:szCs w:val="28"/>
        </w:rPr>
      </w:pPr>
      <w:r>
        <w:br w:type="page"/>
      </w:r>
    </w:p>
    <w:p w14:paraId="6F80DC83" w14:textId="5FF816B4" w:rsidR="00E877DC" w:rsidRDefault="006911B1" w:rsidP="00D656A2">
      <w:pPr>
        <w:pStyle w:val="Appendix"/>
      </w:pPr>
      <w:r>
        <w:lastRenderedPageBreak/>
        <w:t xml:space="preserve">Further references </w:t>
      </w:r>
      <w:commentRangeStart w:id="228"/>
      <w:r>
        <w:t xml:space="preserve">for MASS </w:t>
      </w:r>
      <w:commentRangeEnd w:id="228"/>
      <w:r w:rsidR="00421D6C">
        <w:rPr>
          <w:rStyle w:val="CommentReference"/>
          <w:rFonts w:asciiTheme="minorHAnsi" w:eastAsiaTheme="minorHAnsi" w:hAnsiTheme="minorHAnsi" w:cstheme="minorBidi"/>
          <w:b w:val="0"/>
          <w:bCs w:val="0"/>
          <w:caps w:val="0"/>
          <w:color w:val="auto"/>
        </w:rPr>
        <w:commentReference w:id="228"/>
      </w:r>
    </w:p>
    <w:p w14:paraId="59B339A9" w14:textId="4C9F09EB" w:rsidR="002E6470" w:rsidRDefault="0018342F" w:rsidP="0018342F">
      <w:pPr>
        <w:pStyle w:val="BodyText"/>
      </w:pPr>
      <w:r>
        <w:t>There are a number of existing and developing references for MASS.  These include</w:t>
      </w:r>
      <w:r w:rsidR="00BA3F63">
        <w:t xml:space="preserve"> documents regarding the levels of autonomy, </w:t>
      </w:r>
      <w:r w:rsidR="00566C26">
        <w:t>documents from specific agencies</w:t>
      </w:r>
      <w:r w:rsidR="00B46FD9">
        <w:t xml:space="preserve"> (international and national), and documents from </w:t>
      </w:r>
      <w:r w:rsidR="00947DB2">
        <w:t xml:space="preserve">classification and </w:t>
      </w:r>
      <w:r w:rsidR="00B46FD9">
        <w:t>certification authorities</w:t>
      </w:r>
      <w:r w:rsidR="002E6470">
        <w:t>.</w:t>
      </w:r>
    </w:p>
    <w:p w14:paraId="4B8BEADB" w14:textId="0108D470" w:rsidR="0018342F" w:rsidRDefault="002E6470" w:rsidP="002E6470">
      <w:pPr>
        <w:pStyle w:val="AppendixHead1"/>
      </w:pPr>
      <w:r>
        <w:t>Degrees of Autonomy</w:t>
      </w:r>
      <w:r w:rsidR="00566C26">
        <w:t xml:space="preserve"> </w:t>
      </w:r>
    </w:p>
    <w:p w14:paraId="5B688892" w14:textId="77777777" w:rsidR="00C554BC" w:rsidRPr="00883181" w:rsidRDefault="00C554BC" w:rsidP="00883181">
      <w:pPr>
        <w:pStyle w:val="Heading1separationline"/>
        <w:rPr>
          <w:lang w:eastAsia="en-GB"/>
        </w:rPr>
      </w:pPr>
    </w:p>
    <w:p w14:paraId="3C822279" w14:textId="067B2136" w:rsidR="000217EF" w:rsidRDefault="002E54B5" w:rsidP="00C554BC">
      <w:pPr>
        <w:pStyle w:val="AppendixHead2"/>
      </w:pPr>
      <w:r>
        <w:t>IMO</w:t>
      </w:r>
      <w:r w:rsidR="00C554BC">
        <w:t xml:space="preserve"> Definition</w:t>
      </w:r>
    </w:p>
    <w:p w14:paraId="49E070E7" w14:textId="77777777" w:rsidR="00C554BC" w:rsidRPr="00883181" w:rsidRDefault="00C554BC" w:rsidP="00883181">
      <w:pPr>
        <w:pStyle w:val="Heading2separationline"/>
        <w:rPr>
          <w:lang w:eastAsia="en-GB"/>
        </w:rPr>
      </w:pPr>
    </w:p>
    <w:p w14:paraId="25951B0A" w14:textId="64000F37" w:rsidR="0018342F" w:rsidRDefault="0018342F" w:rsidP="00883181">
      <w:pPr>
        <w:pStyle w:val="ListBullet"/>
        <w:numPr>
          <w:ilvl w:val="0"/>
          <w:numId w:val="0"/>
        </w:numPr>
        <w:ind w:left="360"/>
      </w:pPr>
      <w:r>
        <w:t>(https://wwwcdn.imo.org/localresources/en/MediaCentre/PressBriefings/Documents/MSC.1-Circ.1638%20-%20Outcome%20Of%20The%20Regulatory%20Scoping%20ExerciseFor%20The%20Use%20Of%20Maritime%20Autonomous%20Surface%20Ships…%20(Secretariat).pdf )):</w:t>
      </w:r>
    </w:p>
    <w:p w14:paraId="643B1D02" w14:textId="44BA0C0F" w:rsidR="0018342F" w:rsidRDefault="0018342F" w:rsidP="00883181">
      <w:pPr>
        <w:pStyle w:val="InsetList"/>
      </w:pPr>
      <w:r>
        <w:t>Degree One: Ship with automated processes and decision support: Seafarers are on board to operate and control shipboard systems and functions. Some operations may be automated and at times be unsupervised but with seafarers on board ready to take control.</w:t>
      </w:r>
    </w:p>
    <w:p w14:paraId="4AD4BDCD" w14:textId="431CFBE3" w:rsidR="0018342F" w:rsidRDefault="0018342F" w:rsidP="00883181">
      <w:pPr>
        <w:pStyle w:val="InsetList"/>
      </w:pPr>
      <w:r>
        <w:t>Degree Two: Remotely controlled ship with seafarers on board: The ship is controlled and operated from another location. Seafarers are available on board to take control and to operate the shipboard systems and functions.</w:t>
      </w:r>
    </w:p>
    <w:p w14:paraId="5E8246C6" w14:textId="1E67C1B8" w:rsidR="0018342F" w:rsidRDefault="0018342F" w:rsidP="00883181">
      <w:pPr>
        <w:pStyle w:val="InsetList"/>
      </w:pPr>
      <w:r>
        <w:t>Degree Three: Remotely controlled ship without seafarers on board: The ship is controlled and operated from another location. There are no seafarers on board.</w:t>
      </w:r>
    </w:p>
    <w:p w14:paraId="46E209F3" w14:textId="65194DD4" w:rsidR="0018342F" w:rsidRDefault="0018342F" w:rsidP="00883181">
      <w:pPr>
        <w:pStyle w:val="InsetList"/>
      </w:pPr>
      <w:r>
        <w:t>Degree Four: Fully autonomous ship: The operating system of the ship is able to make decisions and determine actions by itself.</w:t>
      </w:r>
    </w:p>
    <w:p w14:paraId="42890F65" w14:textId="7710A068" w:rsidR="00C554BC" w:rsidRDefault="00C554BC" w:rsidP="00C554BC">
      <w:pPr>
        <w:pStyle w:val="AppendixHead2"/>
      </w:pPr>
      <w:r>
        <w:t>Sheridan Definition</w:t>
      </w:r>
    </w:p>
    <w:p w14:paraId="638C1A2A" w14:textId="77777777" w:rsidR="00C554BC" w:rsidRPr="00883181" w:rsidRDefault="00C554BC" w:rsidP="00883181">
      <w:pPr>
        <w:pStyle w:val="Heading2separationline"/>
        <w:rPr>
          <w:lang w:eastAsia="en-GB"/>
        </w:rPr>
      </w:pPr>
    </w:p>
    <w:p w14:paraId="771BF62C" w14:textId="4D450A65" w:rsidR="00196C3C" w:rsidRDefault="00C4650C" w:rsidP="007C3CE1">
      <w:pPr>
        <w:pStyle w:val="BodyText"/>
      </w:pPr>
      <w:r>
        <w:t>As defined</w:t>
      </w:r>
      <w:r w:rsidR="003037D1">
        <w:t xml:space="preserve"> in ‘Human and Computer Control / of undersea teleoperators’ (Thomas B Sheridan and William L. Verplank, 1976) </w:t>
      </w:r>
    </w:p>
    <w:p w14:paraId="5381346B" w14:textId="77777777" w:rsidR="002E54B5" w:rsidRDefault="002E54B5" w:rsidP="00883181">
      <w:pPr>
        <w:pStyle w:val="InsetList"/>
      </w:pPr>
      <w:r>
        <w:t>Level 1 – The computer offers no assistance, human in charge of all decisions and actions</w:t>
      </w:r>
    </w:p>
    <w:p w14:paraId="1EC4CD28" w14:textId="77777777" w:rsidR="002E54B5" w:rsidRDefault="002E54B5" w:rsidP="00883181">
      <w:pPr>
        <w:pStyle w:val="InsetList"/>
      </w:pPr>
      <w:r>
        <w:t>Level 2 – The computer offers a complete set of decision alternatives</w:t>
      </w:r>
    </w:p>
    <w:p w14:paraId="7EFF3AAA" w14:textId="77777777" w:rsidR="002E54B5" w:rsidRDefault="002E54B5" w:rsidP="00883181">
      <w:pPr>
        <w:pStyle w:val="InsetList"/>
      </w:pPr>
      <w:r>
        <w:t>Level 3 – The computer narrows alternatives down to a few</w:t>
      </w:r>
    </w:p>
    <w:p w14:paraId="207A825F" w14:textId="77777777" w:rsidR="002E54B5" w:rsidRDefault="002E54B5" w:rsidP="00883181">
      <w:pPr>
        <w:pStyle w:val="InsetList"/>
      </w:pPr>
      <w:r>
        <w:t>Level 4 – Computer suggest a single alternative</w:t>
      </w:r>
    </w:p>
    <w:p w14:paraId="16E83EAC" w14:textId="77777777" w:rsidR="002E54B5" w:rsidRDefault="002E54B5" w:rsidP="00883181">
      <w:pPr>
        <w:pStyle w:val="InsetList"/>
      </w:pPr>
      <w:r>
        <w:t>Level 5 – The computer executes the suggested action if the human approves</w:t>
      </w:r>
    </w:p>
    <w:p w14:paraId="66B8FCE3" w14:textId="77777777" w:rsidR="002E54B5" w:rsidRDefault="002E54B5" w:rsidP="00883181">
      <w:pPr>
        <w:pStyle w:val="InsetList"/>
      </w:pPr>
      <w:r>
        <w:t>Level 6 – The computer allows the human restricted time to veto before automatic execution</w:t>
      </w:r>
    </w:p>
    <w:p w14:paraId="61CA7757" w14:textId="77777777" w:rsidR="002E54B5" w:rsidRDefault="002E54B5" w:rsidP="00883181">
      <w:pPr>
        <w:pStyle w:val="InsetList"/>
      </w:pPr>
      <w:r>
        <w:t>Level 7 – The computer executes automatically, when necessary informing human</w:t>
      </w:r>
    </w:p>
    <w:p w14:paraId="2F512D82" w14:textId="77777777" w:rsidR="002E54B5" w:rsidRDefault="002E54B5" w:rsidP="00883181">
      <w:pPr>
        <w:pStyle w:val="InsetList"/>
      </w:pPr>
      <w:r>
        <w:t>Level 8 – The computer informs human only if asked</w:t>
      </w:r>
    </w:p>
    <w:p w14:paraId="584B9317" w14:textId="77777777" w:rsidR="002E54B5" w:rsidRDefault="002E54B5" w:rsidP="00883181">
      <w:pPr>
        <w:pStyle w:val="InsetList"/>
      </w:pPr>
      <w:r>
        <w:t>Level 9 – The computer informs human only if it (the computer) decides so</w:t>
      </w:r>
    </w:p>
    <w:p w14:paraId="76C23349" w14:textId="6656C267" w:rsidR="003037D1" w:rsidRDefault="002E54B5" w:rsidP="00883181">
      <w:pPr>
        <w:pStyle w:val="InsetList"/>
      </w:pPr>
      <w:r>
        <w:t>Level 10 – The computer does everything autonomously, ignores human</w:t>
      </w:r>
    </w:p>
    <w:p w14:paraId="6E3B1DA9" w14:textId="15784742" w:rsidR="000217EF" w:rsidRDefault="007C3CE1" w:rsidP="007C3CE1">
      <w:pPr>
        <w:pStyle w:val="AppendixHead1"/>
      </w:pPr>
      <w:r>
        <w:t xml:space="preserve">International </w:t>
      </w:r>
      <w:r w:rsidR="00B278D9">
        <w:t xml:space="preserve">and Regional </w:t>
      </w:r>
      <w:r>
        <w:t>Agencies</w:t>
      </w:r>
    </w:p>
    <w:p w14:paraId="4976AF22" w14:textId="77777777" w:rsidR="00C554BC" w:rsidRPr="00883181" w:rsidRDefault="00C554BC" w:rsidP="00883181">
      <w:pPr>
        <w:pStyle w:val="Heading1separationline"/>
        <w:rPr>
          <w:lang w:eastAsia="en-GB"/>
        </w:rPr>
      </w:pPr>
    </w:p>
    <w:p w14:paraId="68A477F5" w14:textId="5EEE1226" w:rsidR="0018342F" w:rsidRDefault="0018342F" w:rsidP="00B4113B">
      <w:pPr>
        <w:pStyle w:val="AppendixHead2"/>
      </w:pPr>
      <w:r>
        <w:t xml:space="preserve">Maritime Safety Committee (MSC) of the IMO </w:t>
      </w:r>
    </w:p>
    <w:p w14:paraId="24344172" w14:textId="77777777" w:rsidR="00C554BC" w:rsidRPr="00883181" w:rsidRDefault="00C554BC" w:rsidP="00883181">
      <w:pPr>
        <w:pStyle w:val="Heading2separationline"/>
        <w:rPr>
          <w:lang w:eastAsia="en-GB"/>
        </w:rPr>
      </w:pPr>
    </w:p>
    <w:p w14:paraId="089AD331" w14:textId="3AAAC0EB" w:rsidR="0018342F" w:rsidRDefault="0018342F" w:rsidP="00883181">
      <w:pPr>
        <w:pStyle w:val="Bullet1"/>
      </w:pPr>
      <w:r>
        <w:lastRenderedPageBreak/>
        <w:t>MSC-MEPC.2/Circ.12/Rev.2: REVISED GUIDELINES FOR FORMAL SAFETY ASSESSMENT (FSA) FOR USE IN THE IMO RULE-MAKING PROCESS</w:t>
      </w:r>
    </w:p>
    <w:p w14:paraId="36A4A278" w14:textId="40335B36" w:rsidR="0018342F" w:rsidRDefault="0018342F" w:rsidP="0018342F">
      <w:pPr>
        <w:pStyle w:val="BodyText"/>
      </w:pPr>
      <w:r>
        <w:t xml:space="preserve">https://wwwcdn.imo.org/localresources/en/OurWork/Safety/Documents/MSC-MEPC%202-Circ%2012-Rev%202.pdf </w:t>
      </w:r>
    </w:p>
    <w:p w14:paraId="64F99AC0" w14:textId="29393701" w:rsidR="0018342F" w:rsidRDefault="0018342F" w:rsidP="00883181">
      <w:pPr>
        <w:pStyle w:val="Bullet1"/>
      </w:pPr>
      <w:r>
        <w:t>Regulatory Scoping Exercise at MSC 103 in May 2021</w:t>
      </w:r>
    </w:p>
    <w:p w14:paraId="56B2AAB0" w14:textId="1B642537" w:rsidR="0018342F" w:rsidRDefault="0018342F" w:rsidP="00883181">
      <w:pPr>
        <w:pStyle w:val="Bullet2"/>
      </w:pPr>
      <w:r>
        <w:t>Interim guidelines for MASS trials</w:t>
      </w:r>
    </w:p>
    <w:p w14:paraId="1F4B1435" w14:textId="375ED132" w:rsidR="0018342F" w:rsidRDefault="0018342F" w:rsidP="00883181">
      <w:pPr>
        <w:pStyle w:val="Bullet2"/>
      </w:pPr>
      <w:r>
        <w:t>IMO’s Maritime Safety Committee finalizes its analysis of ship safety treaties, to assess next steps for regulating Maritime Autonomous Surface Ships (MASS).</w:t>
      </w:r>
    </w:p>
    <w:p w14:paraId="1E52E8CF" w14:textId="1464CF43" w:rsidR="0018342F" w:rsidRDefault="0018342F" w:rsidP="00E33556">
      <w:pPr>
        <w:pStyle w:val="BodyText"/>
        <w:ind w:left="1350"/>
      </w:pPr>
      <w:r>
        <w:t xml:space="preserve">https://www.imo.org/en/MediaCentre/PressBriefings/pages/MASSRSE2021.aspx </w:t>
      </w:r>
    </w:p>
    <w:p w14:paraId="6DB9FF79" w14:textId="78F62A8C" w:rsidR="0018342F" w:rsidRDefault="0018342F" w:rsidP="00883181">
      <w:pPr>
        <w:pStyle w:val="Bullet2"/>
      </w:pPr>
      <w:r w:rsidRPr="00B278D9">
        <w:t>Annex</w:t>
      </w:r>
      <w:r>
        <w:t xml:space="preserve"> to the report of MSC 103 (MSC 103/21/Add.1, annex 8) and can also be found in circular MSC.1/Circ.1638 (Outcome of the Regulatory Scoping Exercise for the use of Maritime Autonomous Surface Ships (MASS)</w:t>
      </w:r>
      <w:r w:rsidR="00B278D9">
        <w:t>)</w:t>
      </w:r>
    </w:p>
    <w:p w14:paraId="138AC097" w14:textId="2273F622" w:rsidR="0018342F" w:rsidRDefault="0018342F" w:rsidP="00883181">
      <w:pPr>
        <w:pStyle w:val="BodyText"/>
        <w:ind w:left="1350"/>
      </w:pPr>
      <w:r>
        <w:t xml:space="preserve">https://wwwcdn.imo.org/localresources/en/MediaCentre/PressBriefings/Documents/MSC.1-Circ.1638%20-%20Outcome%20Of%20The%20Regulatory%20Scoping%20ExerciseFor%20The%20Use%20Of%20Maritime%20Autonomous%20Surface%20Ships…%20(Secretariat).pdf </w:t>
      </w:r>
    </w:p>
    <w:p w14:paraId="4D0B2F9B" w14:textId="0260F89E" w:rsidR="0018342F" w:rsidRDefault="0018342F" w:rsidP="006061E7">
      <w:pPr>
        <w:pStyle w:val="AppendixHead2"/>
      </w:pPr>
      <w:r>
        <w:t>European Commmission</w:t>
      </w:r>
    </w:p>
    <w:p w14:paraId="0F356C04" w14:textId="77777777" w:rsidR="009572FF" w:rsidRPr="00883181" w:rsidRDefault="009572FF" w:rsidP="00883181">
      <w:pPr>
        <w:pStyle w:val="Heading2separationline"/>
        <w:rPr>
          <w:lang w:eastAsia="en-GB"/>
        </w:rPr>
      </w:pPr>
    </w:p>
    <w:p w14:paraId="412E237A" w14:textId="69438518" w:rsidR="0018342F" w:rsidRDefault="0018342F" w:rsidP="00883181">
      <w:pPr>
        <w:pStyle w:val="Bullet2"/>
      </w:pPr>
      <w:r>
        <w:t>EU Operational Guidelines for Safe,Secure and Sustainable Trials of Maritime Autonomous</w:t>
      </w:r>
      <w:r w:rsidR="006061E7">
        <w:t xml:space="preserve"> </w:t>
      </w:r>
      <w:r>
        <w:t>Surface Ships (MASS)</w:t>
      </w:r>
    </w:p>
    <w:p w14:paraId="2213D4D1" w14:textId="32A08C05" w:rsidR="0018342F" w:rsidRDefault="0018342F" w:rsidP="00883181">
      <w:pPr>
        <w:pStyle w:val="BodyText"/>
        <w:ind w:left="1350"/>
      </w:pPr>
      <w:r>
        <w:t xml:space="preserve">https://transport.ec.europa.eu/document/download/9987d7c6-3e10-4206-b71d-2340807f3984_en?filename=guidelines_for_safe_mass.pdf </w:t>
      </w:r>
    </w:p>
    <w:p w14:paraId="6DD81311" w14:textId="23151140" w:rsidR="0018342F" w:rsidRDefault="0018342F" w:rsidP="00883181">
      <w:pPr>
        <w:pStyle w:val="BodyText"/>
        <w:ind w:left="1350"/>
      </w:pPr>
      <w:r>
        <w:t xml:space="preserve">https://transport.ec.europa.eu/news/european-commission-encourages-maritime-future-which-includes-autonomous-and-sustainable-ships-and-2020-11-30_en </w:t>
      </w:r>
    </w:p>
    <w:p w14:paraId="15605569" w14:textId="3E873F3A" w:rsidR="0018342F" w:rsidRDefault="0018342F" w:rsidP="00883181">
      <w:pPr>
        <w:pStyle w:val="Bullet2"/>
      </w:pPr>
      <w:r>
        <w:t>Safemass</w:t>
      </w:r>
    </w:p>
    <w:p w14:paraId="2BB955B8" w14:textId="2A3F4D1B" w:rsidR="0018342F" w:rsidRDefault="0018342F" w:rsidP="00883181">
      <w:pPr>
        <w:pStyle w:val="BodyText"/>
        <w:ind w:left="1350"/>
      </w:pPr>
      <w:r>
        <w:t xml:space="preserve">https://emsa.europa.eu/mass.html </w:t>
      </w:r>
    </w:p>
    <w:p w14:paraId="6D6C5E47" w14:textId="6EE4613E" w:rsidR="006061E7" w:rsidRDefault="00947DB2" w:rsidP="0018342F">
      <w:pPr>
        <w:pStyle w:val="AppendixHead1"/>
      </w:pPr>
      <w:r>
        <w:t xml:space="preserve">National </w:t>
      </w:r>
      <w:r w:rsidR="00BB66EE">
        <w:t>Authorities</w:t>
      </w:r>
    </w:p>
    <w:p w14:paraId="692BED69" w14:textId="77777777" w:rsidR="009572FF" w:rsidRPr="00883181" w:rsidRDefault="009572FF" w:rsidP="00883181">
      <w:pPr>
        <w:pStyle w:val="Heading1separationline"/>
        <w:rPr>
          <w:lang w:eastAsia="en-GB"/>
        </w:rPr>
      </w:pPr>
    </w:p>
    <w:p w14:paraId="001A2CA5" w14:textId="660F20DB" w:rsidR="0018342F" w:rsidRDefault="0018342F" w:rsidP="00DD0213">
      <w:pPr>
        <w:pStyle w:val="AppendixHead2"/>
      </w:pPr>
      <w:r>
        <w:t>US Federal Registry</w:t>
      </w:r>
    </w:p>
    <w:p w14:paraId="408FE78C" w14:textId="77777777" w:rsidR="00C554BC" w:rsidRPr="00883181" w:rsidRDefault="00C554BC" w:rsidP="00883181">
      <w:pPr>
        <w:pStyle w:val="Heading2separationline"/>
        <w:rPr>
          <w:lang w:eastAsia="en-GB"/>
        </w:rPr>
      </w:pPr>
    </w:p>
    <w:p w14:paraId="072F5D48" w14:textId="1FF142C6" w:rsidR="0018342F" w:rsidRDefault="0018342F" w:rsidP="00883181">
      <w:pPr>
        <w:pStyle w:val="BodyText"/>
        <w:ind w:left="1350"/>
      </w:pPr>
      <w:r>
        <w:t xml:space="preserve">https://maritimesafetyinnovationlab.org/wp-content/uploads/2020/09/Federal-Register-USCG-2019-0698-RFI-Integration-of-Automated-and-Autonomous-Commercial-Vessels-and-Vessel-Technologies-Into-the-Maritime-Transportation-System.pdf </w:t>
      </w:r>
    </w:p>
    <w:p w14:paraId="3F1A547F" w14:textId="672D697E" w:rsidR="0018342F" w:rsidRDefault="0018342F" w:rsidP="00486A52">
      <w:pPr>
        <w:pStyle w:val="AppendixHead2"/>
      </w:pPr>
      <w:r>
        <w:t>UK Maritime and Coastguard Agency</w:t>
      </w:r>
    </w:p>
    <w:p w14:paraId="00C85326" w14:textId="77777777" w:rsidR="00C554BC" w:rsidRPr="00883181" w:rsidRDefault="00C554BC" w:rsidP="00883181">
      <w:pPr>
        <w:pStyle w:val="Heading2separationline"/>
        <w:rPr>
          <w:lang w:eastAsia="en-GB"/>
        </w:rPr>
      </w:pPr>
    </w:p>
    <w:p w14:paraId="70285CF9" w14:textId="19220E56" w:rsidR="0018342F" w:rsidRDefault="0018342F" w:rsidP="00883181">
      <w:pPr>
        <w:pStyle w:val="Bullet2"/>
      </w:pPr>
      <w:r>
        <w:t>MCA RP545: Development of guidance for the mitigation of human error in automated ship- borne maritime systems</w:t>
      </w:r>
    </w:p>
    <w:p w14:paraId="5783AD00" w14:textId="7DB581F1" w:rsidR="0018342F" w:rsidRDefault="0018342F" w:rsidP="00883181">
      <w:pPr>
        <w:pStyle w:val="BodyText"/>
        <w:ind w:left="1350"/>
      </w:pPr>
      <w:r>
        <w:t xml:space="preserve">https://maritimesafetyinnovationlab.org/wp-content/uploads/2020/09/MCA-RP545-Development-of-guidance-for-the-mitigation-of-human-error-in-automated-shipborne-maritime-systems.pdf </w:t>
      </w:r>
    </w:p>
    <w:p w14:paraId="7190AC3E" w14:textId="20E7DF13" w:rsidR="0018342F" w:rsidRDefault="0018342F" w:rsidP="00883181">
      <w:pPr>
        <w:pStyle w:val="Bullet2"/>
      </w:pPr>
      <w:r>
        <w:t>Maritime Autonomous Surface Ships (MASS) UK Industry Conduct Principles and Code of Practice</w:t>
      </w:r>
    </w:p>
    <w:p w14:paraId="562CBF28" w14:textId="1F96BDAB" w:rsidR="0018342F" w:rsidRDefault="009C68AF" w:rsidP="009572FF">
      <w:pPr>
        <w:pStyle w:val="BodyText"/>
        <w:ind w:left="1350"/>
      </w:pPr>
      <w:hyperlink r:id="rId32" w:history="1">
        <w:r w:rsidR="009572FF" w:rsidRPr="00A02123">
          <w:rPr>
            <w:rStyle w:val="Hyperlink"/>
          </w:rPr>
          <w:t>https://maritimesafetyinnovationlab.org/wp-content/uploads/2020/10/code_of_practice_V3_2019_8Bshu5D.pdf</w:t>
        </w:r>
      </w:hyperlink>
      <w:r w:rsidR="0018342F">
        <w:t xml:space="preserve"> </w:t>
      </w:r>
    </w:p>
    <w:p w14:paraId="6F58B896" w14:textId="77777777" w:rsidR="009572FF" w:rsidRDefault="009572FF" w:rsidP="00883181">
      <w:pPr>
        <w:pStyle w:val="BodyText"/>
        <w:ind w:left="1350"/>
      </w:pPr>
    </w:p>
    <w:p w14:paraId="4A971520" w14:textId="18FF6DBB" w:rsidR="00C554BC" w:rsidRDefault="00C554BC" w:rsidP="00C554BC">
      <w:pPr>
        <w:pStyle w:val="AppendixHead1"/>
      </w:pPr>
      <w:r>
        <w:t>Classification and Certification Authorities</w:t>
      </w:r>
    </w:p>
    <w:p w14:paraId="483D4E95" w14:textId="77777777" w:rsidR="009572FF" w:rsidRPr="00883181" w:rsidRDefault="009572FF" w:rsidP="00883181">
      <w:pPr>
        <w:pStyle w:val="Heading1separationline"/>
        <w:rPr>
          <w:lang w:eastAsia="en-GB"/>
        </w:rPr>
      </w:pPr>
    </w:p>
    <w:p w14:paraId="0DAE4C75" w14:textId="6AAD674C" w:rsidR="0018342F" w:rsidRDefault="009572FF" w:rsidP="00C554BC">
      <w:pPr>
        <w:pStyle w:val="AppendixHead2"/>
      </w:pPr>
      <w:r>
        <w:t>International Association of Classification Societies (</w:t>
      </w:r>
      <w:r w:rsidR="0018342F">
        <w:t>IACS</w:t>
      </w:r>
      <w:r>
        <w:t>)</w:t>
      </w:r>
    </w:p>
    <w:p w14:paraId="6D0E8B22" w14:textId="4FB60EA2" w:rsidR="00C554BC" w:rsidRDefault="00C554BC" w:rsidP="00C554BC">
      <w:pPr>
        <w:pStyle w:val="Heading2separationline"/>
        <w:rPr>
          <w:lang w:eastAsia="en-GB"/>
        </w:rPr>
      </w:pPr>
    </w:p>
    <w:p w14:paraId="72B7DFB2" w14:textId="14698988" w:rsidR="0018342F" w:rsidRDefault="0018342F" w:rsidP="00883181">
      <w:pPr>
        <w:pStyle w:val="BodyText"/>
        <w:ind w:left="1350"/>
      </w:pPr>
      <w:r>
        <w:t xml:space="preserve">https://iacs.org.uk/media/8673/iacs-mass-position-paper-rev2.pdf </w:t>
      </w:r>
    </w:p>
    <w:p w14:paraId="5018B042" w14:textId="7A615AC5" w:rsidR="0018342F" w:rsidRDefault="00FB7BDB" w:rsidP="00883181">
      <w:pPr>
        <w:pStyle w:val="Bullet2"/>
      </w:pPr>
      <w:r>
        <w:t>Goal Based instruments</w:t>
      </w:r>
      <w:r w:rsidR="0018342F">
        <w:t xml:space="preserve"> for MASS</w:t>
      </w:r>
      <w:r w:rsidR="00885176">
        <w:t xml:space="preserve">, as agreed on by MSC 104, identified in ‘Generic Guidelines for </w:t>
      </w:r>
      <w:r w:rsidR="00526E18">
        <w:t>developing</w:t>
      </w:r>
      <w:r w:rsidR="00885176">
        <w:t xml:space="preserve"> IMO goal-based standards</w:t>
      </w:r>
      <w:r w:rsidR="00526E18">
        <w:t>’ (MSC.1/Circ.1394/Rev.</w:t>
      </w:r>
      <w:r>
        <w:t>2</w:t>
      </w:r>
      <w:r w:rsidR="00526E18">
        <w:t>)</w:t>
      </w:r>
    </w:p>
    <w:p w14:paraId="5E2EB083" w14:textId="3591D9F6" w:rsidR="0018342F" w:rsidRDefault="0018342F" w:rsidP="00883181">
      <w:pPr>
        <w:pStyle w:val="BodyText"/>
        <w:ind w:left="1350"/>
      </w:pPr>
      <w:r>
        <w:t xml:space="preserve">https://wwwcdn.imo.org/localresources/en/OurWork/Safety/Documents/GBS/MSC.1-Circ.1394-Rev.2.pdf </w:t>
      </w:r>
    </w:p>
    <w:p w14:paraId="403677F1" w14:textId="5E7E4B12" w:rsidR="0018342F" w:rsidRDefault="0018342F" w:rsidP="00883181">
      <w:pPr>
        <w:pStyle w:val="Bullet2"/>
      </w:pPr>
      <w:r>
        <w:t>Human presence required in 191 IACS Resolutions (not including the Common Structural Rules, CSR)</w:t>
      </w:r>
    </w:p>
    <w:p w14:paraId="2AE02FFC" w14:textId="06F15786" w:rsidR="0018342F" w:rsidRDefault="0018342F" w:rsidP="00883181">
      <w:pPr>
        <w:pStyle w:val="Bullet2"/>
      </w:pPr>
      <w:r>
        <w:t>Participation in the IMO Work – Regulatory Scoping Exercise (RSE) (2021)</w:t>
      </w:r>
      <w:r w:rsidR="00C82D77">
        <w:t xml:space="preserve"> (</w:t>
      </w:r>
      <w:r>
        <w:t>IACS involved in SOLAS Chapter II-2</w:t>
      </w:r>
      <w:r w:rsidR="00C82D77">
        <w:t>)</w:t>
      </w:r>
    </w:p>
    <w:p w14:paraId="759D969C" w14:textId="3D2EB61E" w:rsidR="0018342F" w:rsidRDefault="00C82D77" w:rsidP="00C82D77">
      <w:pPr>
        <w:pStyle w:val="AppendixHead2"/>
      </w:pPr>
      <w:r>
        <w:t>International Standards Organization (ISO)</w:t>
      </w:r>
    </w:p>
    <w:p w14:paraId="745DF42D" w14:textId="77777777" w:rsidR="00C82D77" w:rsidRPr="00883181" w:rsidRDefault="00C82D77" w:rsidP="00883181">
      <w:pPr>
        <w:pStyle w:val="Heading2separationline"/>
        <w:rPr>
          <w:lang w:eastAsia="en-GB"/>
        </w:rPr>
      </w:pPr>
    </w:p>
    <w:p w14:paraId="39A7C420" w14:textId="0B27E16F" w:rsidR="0018342F" w:rsidRDefault="0018342F" w:rsidP="00883181">
      <w:pPr>
        <w:pStyle w:val="Bullet2"/>
      </w:pPr>
      <w:r>
        <w:t>Draft Technical Specification ISO/ DTS 23860 Terminology related to Autonomous Ship Systems (2020)</w:t>
      </w:r>
    </w:p>
    <w:p w14:paraId="741BD75D" w14:textId="1AC9BE61" w:rsidR="0018342F" w:rsidRDefault="0018342F" w:rsidP="00883181">
      <w:pPr>
        <w:pStyle w:val="BodyText"/>
        <w:ind w:left="1350"/>
      </w:pPr>
      <w:r>
        <w:t xml:space="preserve">https://www.iso.org/standard/77186.html </w:t>
      </w:r>
    </w:p>
    <w:p w14:paraId="6B21FF85" w14:textId="589F2600" w:rsidR="0018342F" w:rsidRDefault="0018342F" w:rsidP="00883181">
      <w:pPr>
        <w:pStyle w:val="BodyText"/>
        <w:ind w:left="1350"/>
      </w:pPr>
      <w:r>
        <w:t xml:space="preserve">http://www.autonomous-ship.org/events/190116-lon/iso-standard.pdf </w:t>
      </w:r>
    </w:p>
    <w:p w14:paraId="12549186" w14:textId="596EE925" w:rsidR="0018342F" w:rsidRDefault="0018342F" w:rsidP="00883181">
      <w:pPr>
        <w:pStyle w:val="Bullet2"/>
      </w:pPr>
      <w:r>
        <w:t>ISO/TC8/WG10 Smart Shipping</w:t>
      </w:r>
    </w:p>
    <w:p w14:paraId="515F6D10" w14:textId="0B9F3604" w:rsidR="0018342F" w:rsidRDefault="0018342F" w:rsidP="00883181">
      <w:pPr>
        <w:pStyle w:val="BodyText"/>
        <w:ind w:left="1350"/>
      </w:pPr>
      <w:r>
        <w:t xml:space="preserve">https://committee.iso.org/sites/tc8/home/about/working-groups.html </w:t>
      </w:r>
    </w:p>
    <w:p w14:paraId="54E7DF2B" w14:textId="132CF5B8" w:rsidR="0018342F" w:rsidRDefault="0018342F" w:rsidP="00D845A3">
      <w:pPr>
        <w:pStyle w:val="AppendixHead1"/>
      </w:pPr>
      <w:r>
        <w:t>Certification Authorities</w:t>
      </w:r>
    </w:p>
    <w:p w14:paraId="413AD215" w14:textId="77777777" w:rsidR="00D845A3" w:rsidRPr="00883181" w:rsidRDefault="00D845A3" w:rsidP="00883181">
      <w:pPr>
        <w:pStyle w:val="Heading1separationline"/>
        <w:rPr>
          <w:lang w:eastAsia="en-GB"/>
        </w:rPr>
      </w:pPr>
    </w:p>
    <w:p w14:paraId="5E696516" w14:textId="37F9D969" w:rsidR="0018342F" w:rsidRDefault="0018342F" w:rsidP="00D845A3">
      <w:pPr>
        <w:pStyle w:val="AppendixHead2"/>
      </w:pPr>
      <w:r>
        <w:t>Bureau Veritas</w:t>
      </w:r>
    </w:p>
    <w:p w14:paraId="59D41526" w14:textId="77777777" w:rsidR="00D845A3" w:rsidRPr="00883181" w:rsidRDefault="00D845A3" w:rsidP="00883181">
      <w:pPr>
        <w:pStyle w:val="Heading2separationline"/>
        <w:rPr>
          <w:lang w:eastAsia="en-GB"/>
        </w:rPr>
      </w:pPr>
    </w:p>
    <w:p w14:paraId="0C57EF7C" w14:textId="77777777" w:rsidR="0018342F" w:rsidRDefault="0018342F" w:rsidP="0018342F">
      <w:pPr>
        <w:pStyle w:val="BodyText"/>
      </w:pPr>
      <w:r>
        <w:t>•</w:t>
      </w:r>
      <w:r>
        <w:tab/>
        <w:t xml:space="preserve">https://www.marineinsight.com/shipping-news/bureau-veritas-and-the-french-flag-develop-compliance-for-remotely-operated-services-at-sea/ </w:t>
      </w:r>
    </w:p>
    <w:p w14:paraId="248B3081" w14:textId="38E42593" w:rsidR="0018342F" w:rsidRDefault="0018342F" w:rsidP="00D845A3">
      <w:pPr>
        <w:pStyle w:val="AppendixHead2"/>
      </w:pPr>
      <w:r>
        <w:t>DNV</w:t>
      </w:r>
    </w:p>
    <w:p w14:paraId="41BC398E" w14:textId="77777777" w:rsidR="00D845A3" w:rsidRPr="00883181" w:rsidRDefault="00D845A3" w:rsidP="00883181">
      <w:pPr>
        <w:pStyle w:val="Heading2separationline"/>
        <w:rPr>
          <w:lang w:eastAsia="en-GB"/>
        </w:rPr>
      </w:pPr>
    </w:p>
    <w:p w14:paraId="0AD09125" w14:textId="77777777" w:rsidR="0018342F" w:rsidRDefault="0018342F" w:rsidP="0018342F">
      <w:pPr>
        <w:pStyle w:val="BodyText"/>
      </w:pPr>
      <w:r>
        <w:t>•</w:t>
      </w:r>
      <w:r>
        <w:tab/>
        <w:t xml:space="preserve">https://rules.dnv.com/docs/pdf/DNV/cg/2018-09/dnvgl-cg-0264.pdf </w:t>
      </w:r>
    </w:p>
    <w:p w14:paraId="7E5CE878" w14:textId="3FC1C883" w:rsidR="0018342F" w:rsidRDefault="0018342F" w:rsidP="00D845A3">
      <w:pPr>
        <w:pStyle w:val="AppendixHead2"/>
      </w:pPr>
      <w:r>
        <w:t>LLOYD’s Register</w:t>
      </w:r>
    </w:p>
    <w:p w14:paraId="6B4EC09A" w14:textId="77777777" w:rsidR="00D845A3" w:rsidRPr="00883181" w:rsidRDefault="00D845A3" w:rsidP="00883181">
      <w:pPr>
        <w:pStyle w:val="Heading2separationline"/>
        <w:rPr>
          <w:lang w:eastAsia="en-GB"/>
        </w:rPr>
      </w:pPr>
    </w:p>
    <w:p w14:paraId="4D4F2DFE" w14:textId="77777777" w:rsidR="0018342F" w:rsidRDefault="0018342F" w:rsidP="0018342F">
      <w:pPr>
        <w:pStyle w:val="BodyText"/>
      </w:pPr>
      <w:r>
        <w:t>•</w:t>
      </w:r>
      <w:r>
        <w:tab/>
        <w:t xml:space="preserve">https://maritimesafetyinnovationlab.org/wp-content/uploads/2020/06/LR_Code_for_Unmanned_Marine_Systems__February_2017.pdf </w:t>
      </w:r>
    </w:p>
    <w:p w14:paraId="780CC5BD" w14:textId="260262F1" w:rsidR="00D845A3" w:rsidRPr="00D845A3" w:rsidRDefault="0018342F" w:rsidP="00883181">
      <w:pPr>
        <w:pStyle w:val="AppendixHead2"/>
      </w:pPr>
      <w:r>
        <w:t>American Bureau of Shipping (ABS)</w:t>
      </w:r>
    </w:p>
    <w:p w14:paraId="61034B56" w14:textId="77777777" w:rsidR="00D845A3" w:rsidRPr="00883181" w:rsidRDefault="00D845A3" w:rsidP="00883181">
      <w:pPr>
        <w:pStyle w:val="Heading1separationline"/>
        <w:rPr>
          <w:lang w:eastAsia="en-GB"/>
        </w:rPr>
      </w:pPr>
    </w:p>
    <w:p w14:paraId="454805DD" w14:textId="77777777" w:rsidR="0018342F" w:rsidRDefault="0018342F" w:rsidP="0018342F">
      <w:pPr>
        <w:pStyle w:val="BodyText"/>
      </w:pPr>
      <w:r>
        <w:t>•</w:t>
      </w:r>
      <w:r>
        <w:tab/>
        <w:t xml:space="preserve">https://maritimesafetyinnovationlab.org/wp-content/uploads/2020/09/ABS-Advisory-on-Autonomous-Functionality.pdf </w:t>
      </w:r>
    </w:p>
    <w:p w14:paraId="0ABBB42B" w14:textId="77777777" w:rsidR="00D845A3" w:rsidRDefault="0018342F" w:rsidP="0018342F">
      <w:pPr>
        <w:pStyle w:val="BodyText"/>
      </w:pPr>
      <w:r>
        <w:t>–</w:t>
      </w:r>
      <w:r>
        <w:tab/>
      </w:r>
    </w:p>
    <w:p w14:paraId="4CB91A87" w14:textId="77777777" w:rsidR="00D845A3" w:rsidRDefault="0018342F" w:rsidP="00D845A3">
      <w:pPr>
        <w:pStyle w:val="AppendixHead2"/>
      </w:pPr>
      <w:r>
        <w:t>Others</w:t>
      </w:r>
    </w:p>
    <w:p w14:paraId="3159AFE6" w14:textId="77777777" w:rsidR="00D845A3" w:rsidRPr="00A2520F" w:rsidRDefault="00D845A3" w:rsidP="00883181">
      <w:pPr>
        <w:pStyle w:val="Heading2separationline"/>
      </w:pPr>
    </w:p>
    <w:p w14:paraId="54054FC7" w14:textId="6C0F4F33" w:rsidR="00D845A3" w:rsidRDefault="00D845A3" w:rsidP="00D845A3">
      <w:pPr>
        <w:pStyle w:val="BodyText"/>
      </w:pPr>
      <w:r>
        <w:t>Oth</w:t>
      </w:r>
      <w:r w:rsidR="00421D6C">
        <w:t xml:space="preserve">er organisations that are working in the area of MASS include: </w:t>
      </w:r>
    </w:p>
    <w:p w14:paraId="2FA947EA" w14:textId="77777777" w:rsidR="00421D6C" w:rsidRDefault="0018342F" w:rsidP="00883181">
      <w:pPr>
        <w:pStyle w:val="Bullet1"/>
      </w:pPr>
      <w:r>
        <w:t>CCS,</w:t>
      </w:r>
    </w:p>
    <w:p w14:paraId="6B4BD10E" w14:textId="77777777" w:rsidR="00421D6C" w:rsidRDefault="0018342F" w:rsidP="00883181">
      <w:pPr>
        <w:pStyle w:val="Bullet1"/>
      </w:pPr>
      <w:r>
        <w:t xml:space="preserve">CRS, </w:t>
      </w:r>
    </w:p>
    <w:p w14:paraId="552BE3E9" w14:textId="77777777" w:rsidR="00421D6C" w:rsidRDefault="0018342F" w:rsidP="00883181">
      <w:pPr>
        <w:pStyle w:val="Bullet1"/>
      </w:pPr>
      <w:r>
        <w:t xml:space="preserve">IRCLASS, </w:t>
      </w:r>
    </w:p>
    <w:p w14:paraId="21CE1FD2" w14:textId="77777777" w:rsidR="00421D6C" w:rsidRDefault="0018342F" w:rsidP="00883181">
      <w:pPr>
        <w:pStyle w:val="Bullet1"/>
      </w:pPr>
      <w:r>
        <w:t xml:space="preserve">Class NK, </w:t>
      </w:r>
    </w:p>
    <w:p w14:paraId="5ED04A9C" w14:textId="77777777" w:rsidR="00421D6C" w:rsidRDefault="0018342F" w:rsidP="00883181">
      <w:pPr>
        <w:pStyle w:val="Bullet1"/>
      </w:pPr>
      <w:r>
        <w:t xml:space="preserve">PRS, </w:t>
      </w:r>
    </w:p>
    <w:p w14:paraId="20F3764E" w14:textId="77777777" w:rsidR="00421D6C" w:rsidRDefault="0018342F" w:rsidP="00883181">
      <w:pPr>
        <w:pStyle w:val="Bullet1"/>
      </w:pPr>
      <w:r>
        <w:t xml:space="preserve">RINA, </w:t>
      </w:r>
    </w:p>
    <w:p w14:paraId="7715C3BA" w14:textId="7BDE79CC" w:rsidR="0018342F" w:rsidRDefault="0018342F" w:rsidP="00883181">
      <w:pPr>
        <w:pStyle w:val="Bullet1"/>
      </w:pPr>
      <w:r>
        <w:t>Korea Register of Shipping (KR)</w:t>
      </w:r>
    </w:p>
    <w:p w14:paraId="1D5D7CBC" w14:textId="77777777" w:rsidR="006911B1" w:rsidRDefault="006911B1" w:rsidP="006911B1">
      <w:pPr>
        <w:pStyle w:val="BodyText"/>
      </w:pPr>
    </w:p>
    <w:p w14:paraId="381EAB3E" w14:textId="7D5768D4" w:rsidR="006911B1" w:rsidRDefault="006911B1" w:rsidP="006911B1">
      <w:pPr>
        <w:pStyle w:val="BodyText"/>
        <w:sectPr w:rsidR="006911B1" w:rsidSect="00CB1D11">
          <w:headerReference w:type="even" r:id="rId33"/>
          <w:headerReference w:type="default" r:id="rId34"/>
          <w:footerReference w:type="even" r:id="rId35"/>
          <w:headerReference w:type="first" r:id="rId36"/>
          <w:footerReference w:type="first" r:id="rId37"/>
          <w:pgSz w:w="11906" w:h="16838" w:code="9"/>
          <w:pgMar w:top="567" w:right="794" w:bottom="567" w:left="907" w:header="567" w:footer="850" w:gutter="0"/>
          <w:cols w:space="708"/>
          <w:docGrid w:linePitch="360"/>
        </w:sectPr>
      </w:pPr>
    </w:p>
    <w:p w14:paraId="18567217" w14:textId="77777777" w:rsidR="006911B1" w:rsidRPr="006911B1" w:rsidRDefault="006911B1" w:rsidP="00883181">
      <w:pPr>
        <w:pStyle w:val="BodyText"/>
      </w:pPr>
    </w:p>
    <w:p w14:paraId="4DCA36A6" w14:textId="77777777" w:rsidR="006911B1" w:rsidRPr="006911B1" w:rsidRDefault="006911B1" w:rsidP="00883181">
      <w:pPr>
        <w:pStyle w:val="BodyText"/>
      </w:pPr>
    </w:p>
    <w:p w14:paraId="3D988314" w14:textId="77777777" w:rsidR="00666380" w:rsidRDefault="00E877DC" w:rsidP="00CB1D11">
      <w:pPr>
        <w:pStyle w:val="BodyText"/>
        <w:suppressAutoHyphens/>
        <w:rPr>
          <w:b/>
          <w:bCs/>
        </w:rPr>
      </w:pPr>
      <w:bookmarkStart w:id="229" w:name="_Hlk60401020"/>
      <w:r>
        <w:t xml:space="preserve">Appendices should be started on a separate page and contain information that </w:t>
      </w:r>
      <w:r w:rsidRPr="00E877DC">
        <w:t>is directly relevant to the main body of the text at a certain point, but that would be too large or distracting to include at that particular point</w:t>
      </w:r>
      <w:r>
        <w:t xml:space="preserve">. There are four levels of appendix heading styles available in the </w:t>
      </w:r>
      <w:r w:rsidRPr="00E877DC">
        <w:rPr>
          <w:b/>
          <w:bCs/>
        </w:rPr>
        <w:t>Style Gallery</w:t>
      </w:r>
      <w:r>
        <w:rPr>
          <w:b/>
          <w:bCs/>
        </w:rPr>
        <w:t>.</w:t>
      </w:r>
      <w:r w:rsidR="00E76B2C">
        <w:rPr>
          <w:b/>
          <w:bCs/>
        </w:rPr>
        <w:t xml:space="preserve"> </w:t>
      </w:r>
      <w:bookmarkEnd w:id="229"/>
    </w:p>
    <w:p w14:paraId="1EE968EA" w14:textId="77777777" w:rsidR="00E877DC" w:rsidRDefault="00E877DC" w:rsidP="00D656A2">
      <w:pPr>
        <w:pStyle w:val="AppendixHead1"/>
      </w:pPr>
      <w:r>
        <w:t xml:space="preserve">Example of Appendix </w:t>
      </w:r>
      <w:r w:rsidRPr="00586C66">
        <w:t>Head</w:t>
      </w:r>
      <w:r>
        <w:t xml:space="preserve"> </w:t>
      </w:r>
      <w:r w:rsidR="00666380">
        <w:t>1</w:t>
      </w:r>
      <w:r>
        <w:t xml:space="preserve"> style</w:t>
      </w:r>
    </w:p>
    <w:p w14:paraId="7B6A99E4" w14:textId="77777777" w:rsidR="00666380" w:rsidRPr="00666380" w:rsidRDefault="00666380" w:rsidP="00666380">
      <w:pPr>
        <w:pStyle w:val="Heading1separationline"/>
        <w:rPr>
          <w:lang w:eastAsia="en-GB"/>
        </w:rPr>
      </w:pPr>
    </w:p>
    <w:p w14:paraId="439ECB92" w14:textId="77777777" w:rsidR="00666380" w:rsidRDefault="00666380" w:rsidP="00666380">
      <w:pPr>
        <w:pStyle w:val="AppendixHead2"/>
      </w:pPr>
      <w:bookmarkStart w:id="230" w:name="_Hlk60401219"/>
      <w:r>
        <w:t>Example of Appendix Head 2 Style</w:t>
      </w:r>
    </w:p>
    <w:p w14:paraId="3DF470BD" w14:textId="77777777" w:rsidR="00666380" w:rsidRPr="00666380" w:rsidRDefault="00666380" w:rsidP="00666380">
      <w:pPr>
        <w:pStyle w:val="Heading2separationline"/>
        <w:rPr>
          <w:lang w:eastAsia="en-GB"/>
        </w:rPr>
      </w:pPr>
    </w:p>
    <w:p w14:paraId="6595CE30" w14:textId="77777777" w:rsidR="00E877DC" w:rsidRPr="00E877DC" w:rsidRDefault="00FD25C7" w:rsidP="00CB1D11">
      <w:pPr>
        <w:pStyle w:val="BodyText"/>
        <w:suppressAutoHyphens/>
        <w:rPr>
          <w:lang w:eastAsia="en-GB"/>
        </w:rPr>
      </w:pPr>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return again, and the following line will be in </w:t>
      </w:r>
      <w:r w:rsidR="00E877DC" w:rsidRPr="00E877DC">
        <w:rPr>
          <w:b/>
          <w:bCs/>
          <w:lang w:eastAsia="en-GB"/>
        </w:rPr>
        <w:t>Body text</w:t>
      </w:r>
      <w:r w:rsidR="00E877DC" w:rsidRPr="00E877DC">
        <w:rPr>
          <w:lang w:eastAsia="en-GB"/>
        </w:rPr>
        <w:t xml:space="preserve"> style.</w:t>
      </w:r>
    </w:p>
    <w:bookmarkEnd w:id="230"/>
    <w:p w14:paraId="3F13E4E0" w14:textId="77777777" w:rsidR="00E877DC" w:rsidRDefault="00E877DC" w:rsidP="00A43432">
      <w:pPr>
        <w:pStyle w:val="AppendixHead3"/>
      </w:pPr>
      <w:r>
        <w:t xml:space="preserve">Example of Appendix head </w:t>
      </w:r>
      <w:r w:rsidR="0009165E">
        <w:t>3</w:t>
      </w:r>
      <w:r>
        <w:t xml:space="preserve"> style</w:t>
      </w:r>
    </w:p>
    <w:p w14:paraId="79402C41" w14:textId="77777777" w:rsidR="00E877DC" w:rsidRDefault="00E877DC" w:rsidP="00CB1D11">
      <w:pPr>
        <w:pStyle w:val="Heading2separationline"/>
        <w:suppressAutoHyphens/>
        <w:rPr>
          <w:lang w:eastAsia="en-GB"/>
        </w:rPr>
      </w:pPr>
    </w:p>
    <w:p w14:paraId="2DEEB360" w14:textId="77777777" w:rsidR="0004255E" w:rsidRDefault="00E877DC" w:rsidP="00CB1D11">
      <w:pPr>
        <w:pStyle w:val="BodyText"/>
        <w:suppressAutoHyphens/>
      </w:pPr>
      <w:bookmarkStart w:id="231"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return again, and you will be back to body text.</w:t>
      </w:r>
    </w:p>
    <w:bookmarkEnd w:id="231"/>
    <w:p w14:paraId="396423CC" w14:textId="77777777" w:rsidR="00E877DC" w:rsidRDefault="00E877DC" w:rsidP="00CB1D11">
      <w:pPr>
        <w:pStyle w:val="AppendixHead4"/>
        <w:suppressAutoHyphens/>
      </w:pPr>
      <w:r>
        <w:t xml:space="preserve">Example of Appendix Head </w:t>
      </w:r>
      <w:r w:rsidR="0009165E">
        <w:t>4</w:t>
      </w:r>
      <w:r>
        <w:t xml:space="preserve"> style</w:t>
      </w:r>
    </w:p>
    <w:p w14:paraId="51BE0C3F" w14:textId="77777777" w:rsidR="002115A6" w:rsidRDefault="00E877DC" w:rsidP="00CB1D11">
      <w:pPr>
        <w:pStyle w:val="BodyText"/>
        <w:suppressAutoHyphens/>
      </w:pPr>
      <w:bookmarkStart w:id="232"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02E89D24" w14:textId="77777777" w:rsidR="000C2133" w:rsidRDefault="000C2133" w:rsidP="00D656A2">
      <w:pPr>
        <w:pStyle w:val="AppendixHead4"/>
      </w:pPr>
      <w:r>
        <w:t>Example of Appendix Head 5 style</w:t>
      </w:r>
    </w:p>
    <w:p w14:paraId="30E10FCC" w14:textId="77777777" w:rsidR="000C2133" w:rsidRDefault="000C2133" w:rsidP="00CB1D11">
      <w:pPr>
        <w:pStyle w:val="BodyText"/>
        <w:suppressAutoHyphens/>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bookmarkEnd w:id="232"/>
    <w:p w14:paraId="4527D4E9" w14:textId="77777777" w:rsidR="00E5035D" w:rsidRDefault="00E76B2C" w:rsidP="00CB1D11">
      <w:pPr>
        <w:pStyle w:val="Annex"/>
        <w:suppressAutoHyphens/>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241FCA49" w14:textId="77777777" w:rsidR="00E76B2C" w:rsidRDefault="00E76B2C" w:rsidP="00CB1D11">
      <w:pPr>
        <w:pStyle w:val="BodyText"/>
        <w:suppressAutoHyphens/>
        <w:rPr>
          <w:lang w:eastAsia="en-GB"/>
        </w:rPr>
      </w:pPr>
      <w:r>
        <w:rPr>
          <w:lang w:eastAsia="en-GB"/>
        </w:rPr>
        <w:t>Annexes should include information that can exist in isolation e.g.</w:t>
      </w:r>
    </w:p>
    <w:p w14:paraId="72A00B9D" w14:textId="77777777" w:rsidR="00E76B2C" w:rsidRDefault="00E76B2C" w:rsidP="00CB1D11">
      <w:pPr>
        <w:pStyle w:val="Bullet1"/>
        <w:suppressAutoHyphens/>
        <w:rPr>
          <w:lang w:eastAsia="en-GB"/>
        </w:rPr>
      </w:pPr>
      <w:r>
        <w:rPr>
          <w:lang w:eastAsia="en-GB"/>
        </w:rPr>
        <w:t>a technical specification for a new piece of equipment;</w:t>
      </w:r>
    </w:p>
    <w:p w14:paraId="00EA6F9D" w14:textId="77777777" w:rsidR="00E76B2C" w:rsidRDefault="00E76B2C" w:rsidP="00CB1D11">
      <w:pPr>
        <w:pStyle w:val="Bullet1"/>
        <w:suppressAutoHyphens/>
        <w:rPr>
          <w:lang w:eastAsia="en-GB"/>
        </w:rPr>
      </w:pPr>
      <w:r>
        <w:rPr>
          <w:lang w:eastAsia="en-GB"/>
        </w:rPr>
        <w:t>the content and structure of a new training module; or</w:t>
      </w:r>
    </w:p>
    <w:p w14:paraId="3CC88AF7" w14:textId="77777777" w:rsidR="00E76B2C" w:rsidRDefault="00E76B2C" w:rsidP="00CB1D11">
      <w:pPr>
        <w:pStyle w:val="Bullet1"/>
        <w:suppressAutoHyphens/>
        <w:rPr>
          <w:lang w:eastAsia="en-GB"/>
        </w:rPr>
      </w:pPr>
      <w:r>
        <w:rPr>
          <w:lang w:eastAsia="en-GB"/>
        </w:rPr>
        <w:t>the detail associated with a new recommendation for an AIS.</w:t>
      </w:r>
    </w:p>
    <w:p w14:paraId="7487F0A8" w14:textId="77777777" w:rsidR="00E76B2C" w:rsidRPr="008069C5" w:rsidRDefault="00E76B2C" w:rsidP="00CB1D11">
      <w:pPr>
        <w:pStyle w:val="BodyText"/>
        <w:suppressAutoHyphens/>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1E285AEA" w14:textId="77777777" w:rsidR="00B453D3" w:rsidRDefault="00983287" w:rsidP="00CB1D11">
      <w:pPr>
        <w:pStyle w:val="AnnexHead2"/>
        <w:suppressAutoHyphens/>
      </w:pPr>
      <w:r>
        <w:t>Example of Annex Head 2 style</w:t>
      </w:r>
    </w:p>
    <w:p w14:paraId="0D347C7B" w14:textId="77777777" w:rsidR="00983287" w:rsidRDefault="00983287" w:rsidP="00CB1D11">
      <w:pPr>
        <w:pStyle w:val="Heading1separationline"/>
        <w:suppressAutoHyphens/>
        <w:rPr>
          <w:lang w:eastAsia="en-GB"/>
        </w:rPr>
      </w:pPr>
    </w:p>
    <w:p w14:paraId="31983A60" w14:textId="77777777" w:rsidR="00983287" w:rsidRDefault="00983287" w:rsidP="00CB1D11">
      <w:pPr>
        <w:pStyle w:val="AnnexHead3"/>
        <w:suppressAutoHyphens/>
      </w:pPr>
      <w:r>
        <w:t xml:space="preserve">Example of Annex </w:t>
      </w:r>
      <w:r w:rsidRPr="00E5035D">
        <w:t>Head</w:t>
      </w:r>
      <w:r>
        <w:t xml:space="preserve"> 3 style</w:t>
      </w:r>
    </w:p>
    <w:p w14:paraId="3804377D" w14:textId="77777777" w:rsidR="00983287" w:rsidRDefault="00983287" w:rsidP="00CB1D11">
      <w:pPr>
        <w:pStyle w:val="Heading2separationline"/>
        <w:suppressAutoHyphens/>
        <w:rPr>
          <w:lang w:eastAsia="en-GB"/>
        </w:rPr>
      </w:pPr>
    </w:p>
    <w:p w14:paraId="14D17C3F" w14:textId="77777777" w:rsidR="00983287" w:rsidRDefault="00983287" w:rsidP="00CB1D11">
      <w:pPr>
        <w:pStyle w:val="AnnexHead4"/>
        <w:suppressAutoHyphens/>
      </w:pPr>
      <w:r>
        <w:t>Example of Annex Head 4 style</w:t>
      </w:r>
    </w:p>
    <w:p w14:paraId="43983B74" w14:textId="77777777" w:rsidR="00D80A15" w:rsidRPr="00D80A15" w:rsidRDefault="000C2857" w:rsidP="00CB1D11">
      <w:pPr>
        <w:pStyle w:val="BodyText"/>
        <w:suppressAutoHyphens/>
        <w:rPr>
          <w:lang w:eastAsia="en-GB"/>
        </w:rPr>
      </w:pPr>
      <w:bookmarkStart w:id="233"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233"/>
    <w:p w14:paraId="422D9E51" w14:textId="77777777" w:rsidR="00983287" w:rsidRDefault="000C2857" w:rsidP="00CB1D11">
      <w:pPr>
        <w:pStyle w:val="AnnexFigureCaption"/>
        <w:suppressAutoHyphens/>
      </w:pPr>
      <w:r>
        <w:t>Example of annex figure caption</w:t>
      </w:r>
    </w:p>
    <w:p w14:paraId="6B1F66B6" w14:textId="77777777" w:rsidR="00DF47E2" w:rsidRDefault="00E5035D" w:rsidP="00CB1D11">
      <w:pPr>
        <w:pStyle w:val="AnnexHead5"/>
        <w:suppressAutoHyphens/>
      </w:pPr>
      <w:r>
        <w:lastRenderedPageBreak/>
        <w:t>Example of Annex Head 5 style</w:t>
      </w:r>
    </w:p>
    <w:p w14:paraId="3DA5DF0B" w14:textId="77777777" w:rsidR="002A7E5A" w:rsidRDefault="002A7E5A" w:rsidP="002A7E5A">
      <w:pPr>
        <w:pStyle w:val="BodyText"/>
        <w:rPr>
          <w:lang w:eastAsia="en-GB"/>
        </w:rPr>
      </w:pPr>
    </w:p>
    <w:p w14:paraId="6F4E50CC" w14:textId="77777777" w:rsidR="002A7E5A" w:rsidRDefault="002A7E5A" w:rsidP="002A7E5A">
      <w:pPr>
        <w:pStyle w:val="BodyText"/>
        <w:rPr>
          <w:lang w:eastAsia="en-GB"/>
        </w:rPr>
      </w:pPr>
    </w:p>
    <w:p w14:paraId="4F84F3A2" w14:textId="54D33524" w:rsidR="002A7E5A" w:rsidRDefault="002A7E5A" w:rsidP="002A7E5A">
      <w:pPr>
        <w:pStyle w:val="BodyText"/>
        <w:rPr>
          <w:lang w:eastAsia="en-GB"/>
        </w:rPr>
      </w:pPr>
      <w:r>
        <w:rPr>
          <w:lang w:eastAsia="en-GB"/>
        </w:rPr>
        <w:t xml:space="preserve">Simon – every MASS need a secondary positing system – ENG input.  </w:t>
      </w:r>
    </w:p>
    <w:p w14:paraId="306A3396" w14:textId="77777777" w:rsidR="00576566" w:rsidRDefault="00576566" w:rsidP="002A7E5A">
      <w:pPr>
        <w:pStyle w:val="BodyText"/>
        <w:rPr>
          <w:lang w:eastAsia="en-GB"/>
        </w:rPr>
      </w:pPr>
    </w:p>
    <w:p w14:paraId="54F740E1" w14:textId="2645961C" w:rsidR="00576566" w:rsidRDefault="00576566" w:rsidP="002A7E5A">
      <w:pPr>
        <w:pStyle w:val="BodyText"/>
        <w:rPr>
          <w:lang w:eastAsia="en-GB"/>
        </w:rPr>
      </w:pPr>
      <w:r>
        <w:rPr>
          <w:lang w:eastAsia="en-GB"/>
        </w:rPr>
        <w:t xml:space="preserve">Need to provide input into IMO on the role of </w:t>
      </w:r>
      <w:r w:rsidR="006310F5">
        <w:rPr>
          <w:lang w:eastAsia="en-GB"/>
        </w:rPr>
        <w:t xml:space="preserve">AtoN – can adjust guideline after. </w:t>
      </w:r>
    </w:p>
    <w:p w14:paraId="54B27F8D" w14:textId="77777777" w:rsidR="006310F5" w:rsidRDefault="006310F5" w:rsidP="002A7E5A">
      <w:pPr>
        <w:pStyle w:val="BodyText"/>
        <w:rPr>
          <w:lang w:eastAsia="en-GB"/>
        </w:rPr>
      </w:pPr>
    </w:p>
    <w:p w14:paraId="639C349A" w14:textId="5AAFDADB" w:rsidR="006310F5" w:rsidRDefault="00DC0969" w:rsidP="002A7E5A">
      <w:pPr>
        <w:pStyle w:val="BodyText"/>
        <w:rPr>
          <w:lang w:eastAsia="en-GB"/>
        </w:rPr>
      </w:pPr>
      <w:r>
        <w:rPr>
          <w:lang w:eastAsia="en-GB"/>
        </w:rPr>
        <w:t xml:space="preserve">VTS – developing a high level brief on the implications for VTS </w:t>
      </w:r>
    </w:p>
    <w:p w14:paraId="11E7937F" w14:textId="77777777" w:rsidR="00DC0969" w:rsidRDefault="00DC0969" w:rsidP="002A7E5A">
      <w:pPr>
        <w:pStyle w:val="BodyText"/>
        <w:rPr>
          <w:lang w:eastAsia="en-GB"/>
        </w:rPr>
      </w:pPr>
    </w:p>
    <w:p w14:paraId="604254A4" w14:textId="236209CB" w:rsidR="00DC0969" w:rsidRDefault="00470DE0" w:rsidP="002A7E5A">
      <w:pPr>
        <w:pStyle w:val="BodyText"/>
        <w:rPr>
          <w:lang w:eastAsia="en-GB"/>
        </w:rPr>
      </w:pPr>
      <w:r>
        <w:rPr>
          <w:lang w:eastAsia="en-GB"/>
        </w:rPr>
        <w:t xml:space="preserve">Neil – what are the opportunities for IALA to be engaged </w:t>
      </w:r>
      <w:r w:rsidR="00E314F5">
        <w:rPr>
          <w:lang w:eastAsia="en-GB"/>
        </w:rPr>
        <w:t xml:space="preserve">in the development of the roadmap at MSC </w:t>
      </w:r>
    </w:p>
    <w:p w14:paraId="3ACC4DBF" w14:textId="77777777" w:rsidR="008E103F" w:rsidRDefault="008E103F" w:rsidP="002A7E5A">
      <w:pPr>
        <w:pStyle w:val="BodyText"/>
        <w:rPr>
          <w:lang w:eastAsia="en-GB"/>
        </w:rPr>
      </w:pPr>
    </w:p>
    <w:p w14:paraId="156E2B02" w14:textId="20AAC3B4" w:rsidR="008E103F" w:rsidRDefault="008E103F" w:rsidP="002A7E5A">
      <w:pPr>
        <w:pStyle w:val="BodyText"/>
        <w:rPr>
          <w:lang w:eastAsia="en-GB"/>
        </w:rPr>
      </w:pPr>
      <w:r>
        <w:rPr>
          <w:lang w:eastAsia="en-GB"/>
        </w:rPr>
        <w:t xml:space="preserve">Road Map for the MASS Guidelines </w:t>
      </w:r>
    </w:p>
    <w:p w14:paraId="7773ADD3" w14:textId="77777777" w:rsidR="00773851" w:rsidRDefault="00773851" w:rsidP="002A7E5A">
      <w:pPr>
        <w:pStyle w:val="BodyText"/>
        <w:rPr>
          <w:lang w:eastAsia="en-GB"/>
        </w:rPr>
      </w:pPr>
    </w:p>
    <w:p w14:paraId="0DAFE4A9" w14:textId="77777777" w:rsidR="00773851" w:rsidRDefault="00773851" w:rsidP="002A7E5A">
      <w:pPr>
        <w:pStyle w:val="BodyText"/>
        <w:rPr>
          <w:lang w:eastAsia="en-GB"/>
        </w:rPr>
      </w:pPr>
    </w:p>
    <w:p w14:paraId="0E88188B" w14:textId="77777777" w:rsidR="00576566" w:rsidRPr="002A7E5A" w:rsidRDefault="00576566" w:rsidP="002A7E5A">
      <w:pPr>
        <w:pStyle w:val="BodyText"/>
        <w:rPr>
          <w:lang w:eastAsia="en-GB"/>
        </w:rPr>
      </w:pPr>
    </w:p>
    <w:sectPr w:rsidR="00576566" w:rsidRPr="002A7E5A" w:rsidSect="00CB1D11">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 w:author="Jillian Carson-Jackson" w:date="2023-06-08T19:12:00Z" w:initials="JC">
    <w:p w14:paraId="0C30BFCD" w14:textId="77777777" w:rsidR="008C6920" w:rsidRDefault="008C6920" w:rsidP="00AC3033">
      <w:pPr>
        <w:pStyle w:val="CommentText"/>
      </w:pPr>
      <w:r>
        <w:rPr>
          <w:rStyle w:val="CommentReference"/>
        </w:rPr>
        <w:annotationRef/>
      </w:r>
      <w:r>
        <w:t>Put into Introduction, note updates from IMO MASS WG - Michael Trent input</w:t>
      </w:r>
    </w:p>
  </w:comment>
  <w:comment w:id="42" w:author="Jillian Carson-Jackson" w:date="2023-06-08T19:15:00Z" w:initials="JC">
    <w:p w14:paraId="7CA5460F" w14:textId="77777777" w:rsidR="008C6920" w:rsidRDefault="008C6920" w:rsidP="00AB4889">
      <w:pPr>
        <w:pStyle w:val="CommentText"/>
      </w:pPr>
      <w:r>
        <w:rPr>
          <w:rStyle w:val="CommentReference"/>
        </w:rPr>
        <w:annotationRef/>
      </w:r>
      <w:r>
        <w:rPr>
          <w:lang w:val="en-US"/>
        </w:rPr>
        <w:t>Introduction</w:t>
      </w:r>
    </w:p>
  </w:comment>
  <w:comment w:id="44" w:author="James Collocott" w:date="2022-03-21T17:39:00Z" w:initials="JC">
    <w:p w14:paraId="674DC7AA" w14:textId="1D0C1E80" w:rsidR="0038387A" w:rsidRDefault="0038387A" w:rsidP="0038387A">
      <w:pPr>
        <w:pStyle w:val="CommentText"/>
      </w:pPr>
      <w:r>
        <w:rPr>
          <w:rStyle w:val="CommentReference"/>
        </w:rPr>
        <w:annotationRef/>
      </w:r>
      <w:r>
        <w:t>Include text from section 7 – IALA MASS Workshop</w:t>
      </w:r>
    </w:p>
  </w:comment>
  <w:comment w:id="45" w:author="Jillian Carson-Jackson" w:date="2022-08-11T00:39:00Z" w:initials="JCJ">
    <w:p w14:paraId="56119982" w14:textId="77777777" w:rsidR="00C1455E" w:rsidRDefault="00C1455E" w:rsidP="00436D0C">
      <w:pPr>
        <w:pStyle w:val="CommentText"/>
      </w:pPr>
      <w:r>
        <w:rPr>
          <w:rStyle w:val="CommentReference"/>
        </w:rPr>
        <w:annotationRef/>
      </w:r>
      <w:r>
        <w:t xml:space="preserve">Is it required to make specific reference to the workshop?  It could become dated quickly.  </w:t>
      </w:r>
    </w:p>
  </w:comment>
  <w:comment w:id="43" w:author="Jillian Carson-Jackson" w:date="2023-06-08T19:15:00Z" w:initials="JC">
    <w:p w14:paraId="27D82433" w14:textId="77777777" w:rsidR="008C6920" w:rsidRDefault="008C6920" w:rsidP="0092174B">
      <w:pPr>
        <w:pStyle w:val="CommentText"/>
      </w:pPr>
      <w:r>
        <w:rPr>
          <w:rStyle w:val="CommentReference"/>
        </w:rPr>
        <w:annotationRef/>
      </w:r>
      <w:r>
        <w:rPr>
          <w:lang w:val="en-US"/>
        </w:rPr>
        <w:t>Section 4 - IALA and MASS</w:t>
      </w:r>
    </w:p>
  </w:comment>
  <w:comment w:id="47" w:author="Jillian Carson-Jackson" w:date="2023-06-08T19:17:00Z" w:initials="JC">
    <w:p w14:paraId="06476665" w14:textId="77777777" w:rsidR="008C6920" w:rsidRDefault="008C6920" w:rsidP="00801508">
      <w:pPr>
        <w:pStyle w:val="CommentText"/>
      </w:pPr>
      <w:r>
        <w:rPr>
          <w:rStyle w:val="CommentReference"/>
        </w:rPr>
        <w:annotationRef/>
      </w:r>
      <w:r>
        <w:rPr>
          <w:lang w:val="en-US"/>
        </w:rPr>
        <w:t>Section 2 - Aims and Objectives</w:t>
      </w:r>
    </w:p>
  </w:comment>
  <w:comment w:id="49" w:author="Jillian Carson-Jackson" w:date="2023-06-08T19:21:00Z" w:initials="JC">
    <w:p w14:paraId="002337BE" w14:textId="77777777" w:rsidR="008C6920" w:rsidRDefault="008C6920" w:rsidP="00CA4402">
      <w:pPr>
        <w:pStyle w:val="CommentText"/>
      </w:pPr>
      <w:r>
        <w:rPr>
          <w:rStyle w:val="CommentReference"/>
        </w:rPr>
        <w:annotationRef/>
      </w:r>
      <w:r>
        <w:rPr>
          <w:lang w:val="en-US"/>
        </w:rPr>
        <w:t>Not required for revised ToC</w:t>
      </w:r>
    </w:p>
  </w:comment>
  <w:comment w:id="50" w:author="Jillian Carson-Jackson" w:date="2022-08-11T00:53:00Z" w:initials="JCJ">
    <w:p w14:paraId="5584CC81" w14:textId="6D6B5C50" w:rsidR="00F56CA4" w:rsidRDefault="00F56CA4" w:rsidP="00F56CA4">
      <w:pPr>
        <w:pStyle w:val="CommentText"/>
      </w:pPr>
      <w:r>
        <w:rPr>
          <w:rStyle w:val="CommentReference"/>
        </w:rPr>
        <w:annotationRef/>
      </w:r>
      <w:r>
        <w:t>Taken from / adapted from the IALA website on MASS</w:t>
      </w:r>
    </w:p>
  </w:comment>
  <w:comment w:id="52" w:author="Jillian Carson-Jackson" w:date="2023-06-08T19:20:00Z" w:initials="JC">
    <w:p w14:paraId="58BC31C0" w14:textId="77777777" w:rsidR="008C6920" w:rsidRDefault="008C6920" w:rsidP="00DD0178">
      <w:pPr>
        <w:pStyle w:val="CommentText"/>
      </w:pPr>
      <w:r>
        <w:rPr>
          <w:rStyle w:val="CommentReference"/>
        </w:rPr>
        <w:annotationRef/>
      </w:r>
      <w:r>
        <w:rPr>
          <w:lang w:val="en-US"/>
        </w:rPr>
        <w:t>Not relevant for the new Table of Contents - Michael Trent to update based on recent IMO activities</w:t>
      </w:r>
    </w:p>
  </w:comment>
  <w:comment w:id="54" w:author="Jillian Carson-Jackson" w:date="2023-04-13T19:51:00Z" w:initials="JCJ">
    <w:p w14:paraId="37C9F395" w14:textId="7CB83CE4" w:rsidR="002524E5" w:rsidRDefault="002524E5" w:rsidP="00ED43BB">
      <w:pPr>
        <w:pStyle w:val="CommentText"/>
      </w:pPr>
      <w:r>
        <w:rPr>
          <w:rStyle w:val="CommentReference"/>
        </w:rPr>
        <w:annotationRef/>
      </w:r>
      <w:r>
        <w:rPr>
          <w:lang w:val="en-US"/>
        </w:rPr>
        <w:t>Bring in to section 4</w:t>
      </w:r>
    </w:p>
  </w:comment>
  <w:comment w:id="55" w:author="Jillian Carson-Jackson" w:date="2023-06-08T19:22:00Z" w:initials="JC">
    <w:p w14:paraId="0A63E1A2" w14:textId="77777777" w:rsidR="00A379EC" w:rsidRDefault="00A379EC" w:rsidP="00B4566F">
      <w:pPr>
        <w:pStyle w:val="CommentText"/>
      </w:pPr>
      <w:r>
        <w:rPr>
          <w:rStyle w:val="CommentReference"/>
        </w:rPr>
        <w:annotationRef/>
      </w:r>
      <w:r>
        <w:rPr>
          <w:lang w:val="en-US"/>
        </w:rPr>
        <w:t>Confirm references</w:t>
      </w:r>
    </w:p>
  </w:comment>
  <w:comment w:id="59" w:author="Jillian Carson-Jackson" w:date="2023-06-08T19:27:00Z" w:initials="JC">
    <w:p w14:paraId="12B147E2" w14:textId="77777777" w:rsidR="00A379EC" w:rsidRDefault="00A379EC" w:rsidP="00C7665A">
      <w:pPr>
        <w:pStyle w:val="CommentText"/>
      </w:pPr>
      <w:r>
        <w:rPr>
          <w:rStyle w:val="CommentReference"/>
        </w:rPr>
        <w:annotationRef/>
      </w:r>
      <w:r>
        <w:rPr>
          <w:lang w:val="en-US"/>
        </w:rPr>
        <w:t xml:space="preserve">Section 4 - IALA and MASS - split, as appropriate, between 4.1 and 4.2 </w:t>
      </w:r>
    </w:p>
  </w:comment>
  <w:comment w:id="63" w:author="Jillian Carson-Jackson" w:date="2023-06-08T19:28:00Z" w:initials="JC">
    <w:p w14:paraId="0E9BA707" w14:textId="77777777" w:rsidR="00A379EC" w:rsidRDefault="00A379EC" w:rsidP="0077307F">
      <w:pPr>
        <w:pStyle w:val="CommentText"/>
      </w:pPr>
      <w:r>
        <w:rPr>
          <w:rStyle w:val="CommentReference"/>
        </w:rPr>
        <w:annotationRef/>
      </w:r>
      <w:r>
        <w:rPr>
          <w:lang w:val="en-US"/>
        </w:rPr>
        <w:t>Don't bring over, but provide updated information on the development of the IMO Mass Code - Michael Trent</w:t>
      </w:r>
    </w:p>
  </w:comment>
  <w:comment w:id="65" w:author="Jillian Carson-Jackson" w:date="2022-08-11T01:38:00Z" w:initials="JCJ">
    <w:p w14:paraId="7C1FFA40" w14:textId="77777777" w:rsidR="00A379EC" w:rsidRDefault="00DF4C45" w:rsidP="007075AD">
      <w:pPr>
        <w:pStyle w:val="CommentText"/>
      </w:pPr>
      <w:r>
        <w:rPr>
          <w:rStyle w:val="CommentReference"/>
        </w:rPr>
        <w:annotationRef/>
      </w:r>
      <w:r w:rsidR="00A379EC">
        <w:t xml:space="preserve">Propose we could include additional documents here, as appropriate. </w:t>
      </w:r>
    </w:p>
  </w:comment>
  <w:comment w:id="66" w:author="Jillian Carson-Jackson" w:date="2023-06-08T19:30:00Z" w:initials="JC">
    <w:p w14:paraId="6E853560" w14:textId="77777777" w:rsidR="00A379EC" w:rsidRDefault="00A379EC" w:rsidP="00460B20">
      <w:pPr>
        <w:pStyle w:val="CommentText"/>
      </w:pPr>
      <w:r>
        <w:rPr>
          <w:rStyle w:val="CommentReference"/>
        </w:rPr>
        <w:annotationRef/>
      </w:r>
      <w:r>
        <w:rPr>
          <w:lang w:val="en-US"/>
        </w:rPr>
        <w:t xml:space="preserve">Move to section 7.3, as appropriate.  Include in references </w:t>
      </w:r>
    </w:p>
  </w:comment>
  <w:comment w:id="67" w:author="Jillian Carson-Jackson" w:date="2022-08-11T01:41:00Z" w:initials="JCJ">
    <w:p w14:paraId="224EE681" w14:textId="0C704346" w:rsidR="00361804" w:rsidRDefault="00361804" w:rsidP="00A60D31">
      <w:pPr>
        <w:pStyle w:val="CommentText"/>
      </w:pPr>
      <w:r>
        <w:rPr>
          <w:rStyle w:val="CommentReference"/>
        </w:rPr>
        <w:annotationRef/>
      </w:r>
      <w:r>
        <w:t xml:space="preserve">I have included in an annex to the full document.  For consideration if this is acceptable, or if we want to bring forward to be closer to the documentation review section. </w:t>
      </w:r>
    </w:p>
  </w:comment>
  <w:comment w:id="70" w:author="Jillian Carson-Jackson" w:date="2023-06-08T19:32:00Z" w:initials="JC">
    <w:p w14:paraId="486D68ED" w14:textId="77777777" w:rsidR="002A58E7" w:rsidRDefault="002A58E7" w:rsidP="00E71364">
      <w:pPr>
        <w:pStyle w:val="CommentText"/>
      </w:pPr>
      <w:r>
        <w:rPr>
          <w:rStyle w:val="CommentReference"/>
        </w:rPr>
        <w:annotationRef/>
      </w:r>
      <w:r>
        <w:rPr>
          <w:lang w:val="en-US"/>
        </w:rPr>
        <w:t>Section 4 - introductory text for the section</w:t>
      </w:r>
    </w:p>
  </w:comment>
  <w:comment w:id="73" w:author="Jillian Carson-Jackson" w:date="2022-08-12T08:25:00Z" w:initials="JCJ">
    <w:p w14:paraId="7A8C6624" w14:textId="53885004" w:rsidR="00B6246D" w:rsidRDefault="00B6246D" w:rsidP="00EF3638">
      <w:pPr>
        <w:pStyle w:val="CommentText"/>
      </w:pPr>
      <w:r>
        <w:rPr>
          <w:rStyle w:val="CommentReference"/>
        </w:rPr>
        <w:annotationRef/>
      </w:r>
      <w:r>
        <w:t>From MTF03-4.1.1</w:t>
      </w:r>
    </w:p>
  </w:comment>
  <w:comment w:id="76" w:author="Jillian Carson-Jackson" w:date="2023-06-08T19:36:00Z" w:initials="JC">
    <w:p w14:paraId="25F20CA5" w14:textId="77777777" w:rsidR="002A58E7" w:rsidRDefault="002A58E7" w:rsidP="00C60E0C">
      <w:pPr>
        <w:pStyle w:val="CommentText"/>
      </w:pPr>
      <w:r>
        <w:rPr>
          <w:rStyle w:val="CommentReference"/>
        </w:rPr>
        <w:annotationRef/>
      </w:r>
      <w:r>
        <w:rPr>
          <w:lang w:val="en-US"/>
        </w:rPr>
        <w:t>IMO has guidance on MASS trials.  IALA has a guideline on test beds in the maritime domain - G1107 (updated Dec 2022)</w:t>
      </w:r>
    </w:p>
  </w:comment>
  <w:comment w:id="79" w:author="Jillian Carson-Jackson" w:date="2023-06-08T19:37:00Z" w:initials="JC">
    <w:p w14:paraId="45076233" w14:textId="77777777" w:rsidR="002A58E7" w:rsidRDefault="002A58E7" w:rsidP="00F872B6">
      <w:pPr>
        <w:pStyle w:val="CommentText"/>
      </w:pPr>
      <w:r>
        <w:rPr>
          <w:rStyle w:val="CommentReference"/>
        </w:rPr>
        <w:annotationRef/>
      </w:r>
      <w:r>
        <w:t>Bring into Section 4.2.1 - as appropriate</w:t>
      </w:r>
    </w:p>
  </w:comment>
  <w:comment w:id="80" w:author="Jillian Carson-Jackson" w:date="2023-06-08T19:39:00Z" w:initials="JC">
    <w:p w14:paraId="67AC2307" w14:textId="77777777" w:rsidR="002A58E7" w:rsidRDefault="002A58E7" w:rsidP="00722C2F">
      <w:pPr>
        <w:pStyle w:val="CommentText"/>
      </w:pPr>
      <w:r>
        <w:rPr>
          <w:rStyle w:val="CommentReference"/>
        </w:rPr>
        <w:annotationRef/>
      </w:r>
      <w:r>
        <w:rPr>
          <w:lang w:val="en-US"/>
        </w:rPr>
        <w:t>May be suitable for Section 4 - update and reflect latest developments</w:t>
      </w:r>
    </w:p>
  </w:comment>
  <w:comment w:id="82" w:author="Jillian Carson-Jackson" w:date="2022-08-11T02:49:00Z" w:initials="JCJ">
    <w:p w14:paraId="3E026B7B" w14:textId="73D21193" w:rsidR="008D13F4" w:rsidRDefault="008D13F4" w:rsidP="00CD33A6">
      <w:pPr>
        <w:pStyle w:val="CommentText"/>
      </w:pPr>
      <w:r>
        <w:rPr>
          <w:rStyle w:val="CommentReference"/>
        </w:rPr>
        <w:annotationRef/>
      </w:r>
      <w:r>
        <w:t xml:space="preserve">From MTF03-4.1.1 </w:t>
      </w:r>
    </w:p>
  </w:comment>
  <w:comment w:id="83" w:author="Jillian Carson-Jackson" w:date="2023-06-08T19:40:00Z" w:initials="JC">
    <w:p w14:paraId="7A1B5ABF" w14:textId="77777777" w:rsidR="002A58E7" w:rsidRDefault="002A58E7" w:rsidP="00893C97">
      <w:pPr>
        <w:pStyle w:val="CommentText"/>
      </w:pPr>
      <w:r>
        <w:rPr>
          <w:rStyle w:val="CommentReference"/>
        </w:rPr>
        <w:annotationRef/>
      </w:r>
      <w:r>
        <w:rPr>
          <w:lang w:val="en-US"/>
        </w:rPr>
        <w:t>Update to reflect the MASS Code</w:t>
      </w:r>
    </w:p>
  </w:comment>
  <w:comment w:id="84" w:author="Jillian Carson-Jackson" w:date="2023-06-08T19:42:00Z" w:initials="JC">
    <w:p w14:paraId="2462EDD6" w14:textId="77777777" w:rsidR="00246F48" w:rsidRDefault="00246F48" w:rsidP="002B6E89">
      <w:pPr>
        <w:pStyle w:val="CommentText"/>
      </w:pPr>
      <w:r>
        <w:rPr>
          <w:rStyle w:val="CommentReference"/>
        </w:rPr>
        <w:annotationRef/>
      </w:r>
      <w:r>
        <w:rPr>
          <w:lang w:val="en-US"/>
        </w:rPr>
        <w:t>Section 4.2</w:t>
      </w:r>
    </w:p>
  </w:comment>
  <w:comment w:id="85" w:author="Jillian Carson-Jackson" w:date="2023-06-08T19:41:00Z" w:initials="JC">
    <w:p w14:paraId="472C8B33" w14:textId="61BFAF26" w:rsidR="00246F48" w:rsidRDefault="00246F48" w:rsidP="0030604E">
      <w:pPr>
        <w:pStyle w:val="CommentText"/>
      </w:pPr>
      <w:r>
        <w:rPr>
          <w:rStyle w:val="CommentReference"/>
        </w:rPr>
        <w:annotationRef/>
      </w:r>
      <w:r>
        <w:rPr>
          <w:lang w:val="en-US"/>
        </w:rPr>
        <w:t>Move to Section 4.2</w:t>
      </w:r>
    </w:p>
  </w:comment>
  <w:comment w:id="86" w:author="Jillian Carson-Jackson" w:date="2023-06-08T19:44:00Z" w:initials="JC">
    <w:p w14:paraId="5CF381CD" w14:textId="77777777" w:rsidR="00246F48" w:rsidRDefault="00246F48" w:rsidP="00AC504D">
      <w:pPr>
        <w:pStyle w:val="CommentText"/>
      </w:pPr>
      <w:r>
        <w:rPr>
          <w:rStyle w:val="CommentReference"/>
        </w:rPr>
        <w:annotationRef/>
      </w:r>
      <w:r>
        <w:rPr>
          <w:lang w:val="en-US"/>
        </w:rPr>
        <w:t>Section 5 - focus on the goal based code approach</w:t>
      </w:r>
    </w:p>
  </w:comment>
  <w:comment w:id="87" w:author="Jillian Carson-Jackson" w:date="2023-06-08T19:48:00Z" w:initials="JC">
    <w:p w14:paraId="29DAFF23" w14:textId="77777777" w:rsidR="00246F48" w:rsidRDefault="00246F48" w:rsidP="00E66131">
      <w:pPr>
        <w:pStyle w:val="CommentText"/>
      </w:pPr>
      <w:r>
        <w:rPr>
          <w:rStyle w:val="CommentReference"/>
        </w:rPr>
        <w:annotationRef/>
      </w:r>
      <w:r>
        <w:rPr>
          <w:lang w:val="en-US"/>
        </w:rPr>
        <w:t xml:space="preserve">Put into 4.2.4 as appropriate.  Be specific regarding the training for IALA related personnel </w:t>
      </w:r>
    </w:p>
  </w:comment>
  <w:comment w:id="88" w:author="Jillian Carson-Jackson" w:date="2022-08-12T08:04:00Z" w:initials="JCJ">
    <w:p w14:paraId="25EC761A" w14:textId="3EA23CDD" w:rsidR="009E2DED" w:rsidRDefault="009E2DED" w:rsidP="002548A0">
      <w:pPr>
        <w:pStyle w:val="CommentText"/>
      </w:pPr>
      <w:r>
        <w:rPr>
          <w:rStyle w:val="CommentReference"/>
        </w:rPr>
        <w:annotationRef/>
      </w:r>
      <w:r>
        <w:t xml:space="preserve">From MTF03-4.1.1 </w:t>
      </w:r>
    </w:p>
  </w:comment>
  <w:comment w:id="89" w:author="Jillian Carson-Jackson" w:date="2023-06-08T19:50:00Z" w:initials="JC">
    <w:p w14:paraId="24365233" w14:textId="77777777" w:rsidR="00246F48" w:rsidRDefault="00246F48" w:rsidP="00122B5B">
      <w:pPr>
        <w:pStyle w:val="CommentText"/>
      </w:pPr>
      <w:r>
        <w:rPr>
          <w:rStyle w:val="CommentReference"/>
        </w:rPr>
        <w:annotationRef/>
      </w:r>
      <w:r>
        <w:rPr>
          <w:lang w:val="en-US"/>
        </w:rPr>
        <w:t>Very detailed- importance for IALA?</w:t>
      </w:r>
    </w:p>
  </w:comment>
  <w:comment w:id="90" w:author="Jillian Carson-Jackson" w:date="2023-06-08T19:49:00Z" w:initials="JC">
    <w:p w14:paraId="72F339FE" w14:textId="77777777" w:rsidR="00246F48" w:rsidRDefault="00246F48" w:rsidP="001A7766">
      <w:pPr>
        <w:pStyle w:val="CommentText"/>
      </w:pPr>
      <w:r>
        <w:rPr>
          <w:rStyle w:val="CommentReference"/>
        </w:rPr>
        <w:annotationRef/>
      </w:r>
      <w:r>
        <w:t xml:space="preserve">Section 5.7 - keep focus on IALA perspective  Note implications of the loss of connectivity. </w:t>
      </w:r>
    </w:p>
  </w:comment>
  <w:comment w:id="91" w:author="Jillian Carson-Jackson" w:date="2023-06-08T19:53:00Z" w:initials="JC">
    <w:p w14:paraId="18DEA0CB" w14:textId="77777777" w:rsidR="0097559C" w:rsidRDefault="0097559C" w:rsidP="002A38E2">
      <w:pPr>
        <w:pStyle w:val="CommentText"/>
      </w:pPr>
      <w:r>
        <w:rPr>
          <w:rStyle w:val="CommentReference"/>
        </w:rPr>
        <w:annotationRef/>
      </w:r>
      <w:r>
        <w:rPr>
          <w:lang w:val="en-US"/>
        </w:rPr>
        <w:t xml:space="preserve">Move under section 4.2 / revise and focus on the 'safety culture' guideline from IALA, accident and incident reporting </w:t>
      </w:r>
    </w:p>
  </w:comment>
  <w:comment w:id="92" w:author="Jillian Carson-Jackson" w:date="2022-08-12T08:09:00Z" w:initials="JCJ">
    <w:p w14:paraId="61136FD3" w14:textId="0AEDB9A0" w:rsidR="001746C1" w:rsidRDefault="001746C1" w:rsidP="002D20D1">
      <w:pPr>
        <w:pStyle w:val="CommentText"/>
      </w:pPr>
      <w:r>
        <w:rPr>
          <w:rStyle w:val="CommentReference"/>
        </w:rPr>
        <w:annotationRef/>
      </w:r>
      <w:r>
        <w:t>From MTF03-4.1.1</w:t>
      </w:r>
    </w:p>
  </w:comment>
  <w:comment w:id="94" w:author="Jillian Carson-Jackson" w:date="2022-08-12T08:49:00Z" w:initials="JCJ">
    <w:p w14:paraId="5EF1C565" w14:textId="77777777" w:rsidR="0097559C" w:rsidRDefault="002D1408" w:rsidP="004A587E">
      <w:pPr>
        <w:pStyle w:val="CommentText"/>
      </w:pPr>
      <w:r>
        <w:rPr>
          <w:rStyle w:val="CommentReference"/>
        </w:rPr>
        <w:annotationRef/>
      </w:r>
      <w:r w:rsidR="0097559C">
        <w:t xml:space="preserve">Section 4.1 </w:t>
      </w:r>
    </w:p>
  </w:comment>
  <w:comment w:id="98" w:author="Jillian Carson-Jackson" w:date="2023-06-08T19:56:00Z" w:initials="JC">
    <w:p w14:paraId="7D42CAAF" w14:textId="77777777" w:rsidR="0097559C" w:rsidRDefault="0097559C" w:rsidP="00440D90">
      <w:pPr>
        <w:pStyle w:val="CommentText"/>
      </w:pPr>
      <w:r>
        <w:rPr>
          <w:rStyle w:val="CommentReference"/>
        </w:rPr>
        <w:annotationRef/>
      </w:r>
      <w:r>
        <w:t>Section 4.1.4 - but focus on from an IALA perspective.  Confirm - reference to /reference to IALA Risk Tool Box</w:t>
      </w:r>
    </w:p>
  </w:comment>
  <w:comment w:id="102" w:author="Jillian Carson-Jackson" w:date="2022-08-12T08:06:00Z" w:initials="JCJ">
    <w:p w14:paraId="54262679" w14:textId="156D2EBC" w:rsidR="003F613D" w:rsidRDefault="003F613D" w:rsidP="00765B3A">
      <w:pPr>
        <w:pStyle w:val="CommentText"/>
      </w:pPr>
      <w:r>
        <w:rPr>
          <w:rStyle w:val="CommentReference"/>
        </w:rPr>
        <w:annotationRef/>
      </w:r>
      <w:r>
        <w:t xml:space="preserve">From MTF03-4.1.1 </w:t>
      </w:r>
    </w:p>
  </w:comment>
  <w:comment w:id="104" w:author="Jillian Carson-Jackson" w:date="2022-08-12T08:29:00Z" w:initials="JCJ">
    <w:p w14:paraId="359A3ADA" w14:textId="77777777" w:rsidR="00847A10" w:rsidRDefault="00847A10" w:rsidP="001014E0">
      <w:pPr>
        <w:pStyle w:val="CommentText"/>
      </w:pPr>
      <w:r>
        <w:rPr>
          <w:rStyle w:val="CommentReference"/>
        </w:rPr>
        <w:annotationRef/>
      </w:r>
      <w:r>
        <w:t>From MTF03-4.1.1</w:t>
      </w:r>
    </w:p>
  </w:comment>
  <w:comment w:id="105" w:author="James Collocott" w:date="2022-02-27T08:49:00Z" w:initials="JC">
    <w:p w14:paraId="7D4572C9" w14:textId="78D09C6D" w:rsidR="00EF1890" w:rsidRDefault="00EF1890" w:rsidP="00EF1890">
      <w:pPr>
        <w:pStyle w:val="CommentText"/>
      </w:pPr>
      <w:r>
        <w:rPr>
          <w:rStyle w:val="CommentReference"/>
        </w:rPr>
        <w:annotationRef/>
      </w:r>
      <w:r>
        <w:t>Does this makes sense?</w:t>
      </w:r>
    </w:p>
  </w:comment>
  <w:comment w:id="106" w:author="Pieter Chris" w:date="2022-03-01T14:41:00Z" w:initials="PC">
    <w:p w14:paraId="6C518EC4" w14:textId="77777777" w:rsidR="00EF1890" w:rsidRDefault="00EF1890" w:rsidP="00EF1890">
      <w:pPr>
        <w:pStyle w:val="CommentText"/>
      </w:pPr>
      <w:r>
        <w:rPr>
          <w:rStyle w:val="CommentReference"/>
        </w:rPr>
        <w:annotationRef/>
      </w:r>
      <w:r>
        <w:rPr>
          <w:lang w:val="en-US"/>
        </w:rPr>
        <w:t>..instantly recognisable?</w:t>
      </w:r>
    </w:p>
  </w:comment>
  <w:comment w:id="109" w:author="Pieter Chris" w:date="2022-02-11T11:45:00Z" w:initials="PC">
    <w:p w14:paraId="0FDED7E3" w14:textId="77777777" w:rsidR="00EF1890" w:rsidRDefault="00EF1890" w:rsidP="00EF1890">
      <w:pPr>
        <w:pStyle w:val="CommentText"/>
      </w:pPr>
      <w:r>
        <w:rPr>
          <w:rStyle w:val="CommentReference"/>
        </w:rPr>
        <w:annotationRef/>
      </w:r>
      <w:r>
        <w:t>Clarification required?</w:t>
      </w:r>
    </w:p>
  </w:comment>
  <w:comment w:id="118" w:author="Tomren, Guttorm" w:date="2022-02-15T12:43:00Z" w:initials="TG">
    <w:p w14:paraId="730CDB7B" w14:textId="77777777" w:rsidR="00EF1890" w:rsidRDefault="00EF1890" w:rsidP="00EF1890">
      <w:pPr>
        <w:pStyle w:val="CommentText"/>
      </w:pPr>
      <w:r>
        <w:rPr>
          <w:rStyle w:val="CommentReference"/>
        </w:rPr>
        <w:annotationRef/>
      </w:r>
      <w:r>
        <w:t>This might be dependent on the MASS level 1-4 of automation</w:t>
      </w:r>
    </w:p>
  </w:comment>
  <w:comment w:id="121" w:author="Capt. Phillip Day" w:date="2022-03-16T13:17:00Z" w:initials="PD">
    <w:p w14:paraId="4F4CEA7B" w14:textId="77777777" w:rsidR="00EF1890" w:rsidRDefault="00EF1890" w:rsidP="00EF1890">
      <w:pPr>
        <w:pStyle w:val="CommentText"/>
      </w:pPr>
      <w:r>
        <w:rPr>
          <w:rStyle w:val="CommentReference"/>
        </w:rPr>
        <w:annotationRef/>
      </w:r>
      <w:r>
        <w:t>I think it would be a mistake to do this. MASS needs to operate within the maritime domain. The worlds pinch points will not be able to support MASS only routes.</w:t>
      </w:r>
    </w:p>
  </w:comment>
  <w:comment w:id="124" w:author="Jillian Carson-Jackson" w:date="2022-08-12T08:30:00Z" w:initials="JCJ">
    <w:p w14:paraId="40B107C7" w14:textId="77777777" w:rsidR="0097559C" w:rsidRDefault="001C39B7" w:rsidP="00E2757F">
      <w:pPr>
        <w:pStyle w:val="CommentText"/>
      </w:pPr>
      <w:r>
        <w:rPr>
          <w:rStyle w:val="CommentReference"/>
        </w:rPr>
        <w:annotationRef/>
      </w:r>
      <w:r w:rsidR="0097559C">
        <w:t>Keep some text for section 6 / 7 - but focus from an IALA perspective of interaction with MASS</w:t>
      </w:r>
    </w:p>
  </w:comment>
  <w:comment w:id="126" w:author="Jillian Carson-Jackson" w:date="2023-06-08T20:02:00Z" w:initials="JC">
    <w:p w14:paraId="4A89E37E" w14:textId="77777777" w:rsidR="005F5901" w:rsidRDefault="005F5901" w:rsidP="00B56A21">
      <w:pPr>
        <w:pStyle w:val="CommentText"/>
      </w:pPr>
      <w:r>
        <w:rPr>
          <w:rStyle w:val="CommentReference"/>
        </w:rPr>
        <w:annotationRef/>
      </w:r>
      <w:r>
        <w:rPr>
          <w:lang w:val="en-US"/>
        </w:rPr>
        <w:t xml:space="preserve">Refer to the IALA ENG Guideline on resilience of GNSS; integrity / warnings when positioning sources are brought into question. </w:t>
      </w:r>
    </w:p>
  </w:comment>
  <w:comment w:id="127" w:author="Jillian Carson-Jackson" w:date="2022-08-12T08:14:00Z" w:initials="JCJ">
    <w:p w14:paraId="3E08033B" w14:textId="1C85D501" w:rsidR="003D69B4" w:rsidRDefault="003D69B4" w:rsidP="00B02783">
      <w:pPr>
        <w:pStyle w:val="CommentText"/>
      </w:pPr>
      <w:r>
        <w:rPr>
          <w:rStyle w:val="CommentReference"/>
        </w:rPr>
        <w:annotationRef/>
      </w:r>
      <w:r>
        <w:t>From MTS03-4.1.1</w:t>
      </w:r>
      <w:r>
        <w:br/>
      </w:r>
    </w:p>
  </w:comment>
  <w:comment w:id="129" w:author="Jillian Carson-Jackson" w:date="2022-08-12T08:15:00Z" w:initials="JCJ">
    <w:p w14:paraId="328E5D13" w14:textId="77777777" w:rsidR="00D512ED" w:rsidRDefault="00D512ED" w:rsidP="005D1E85">
      <w:pPr>
        <w:pStyle w:val="CommentText"/>
      </w:pPr>
      <w:r>
        <w:rPr>
          <w:rStyle w:val="CommentReference"/>
        </w:rPr>
        <w:annotationRef/>
      </w:r>
      <w:r>
        <w:t>From MTS03-4.1.1</w:t>
      </w:r>
    </w:p>
  </w:comment>
  <w:comment w:id="131" w:author="Jillian Carson-Jackson" w:date="2023-06-08T20:04:00Z" w:initials="JC">
    <w:p w14:paraId="60D62433" w14:textId="77777777" w:rsidR="005F5901" w:rsidRDefault="005F5901" w:rsidP="004C2FEB">
      <w:pPr>
        <w:pStyle w:val="CommentText"/>
      </w:pPr>
      <w:r>
        <w:rPr>
          <w:rStyle w:val="CommentReference"/>
        </w:rPr>
        <w:annotationRef/>
      </w:r>
      <w:r>
        <w:rPr>
          <w:lang w:val="en-US"/>
        </w:rPr>
        <w:t>Put under 5.4 - from an IALA perspective</w:t>
      </w:r>
    </w:p>
  </w:comment>
  <w:comment w:id="132" w:author="Jillian Carson-Jackson" w:date="2022-08-12T08:16:00Z" w:initials="JCJ">
    <w:p w14:paraId="26105B76" w14:textId="2DC23401" w:rsidR="003D6C77" w:rsidRDefault="003D6C77" w:rsidP="00FB59A5">
      <w:pPr>
        <w:pStyle w:val="CommentText"/>
      </w:pPr>
      <w:r>
        <w:rPr>
          <w:rStyle w:val="CommentReference"/>
        </w:rPr>
        <w:annotationRef/>
      </w:r>
      <w:r>
        <w:t>From MTF03-4.1.1</w:t>
      </w:r>
    </w:p>
  </w:comment>
  <w:comment w:id="134" w:author="Jillian Carson-Jackson" w:date="2023-06-08T20:05:00Z" w:initials="JC">
    <w:p w14:paraId="4ECDBE73" w14:textId="77777777" w:rsidR="005F5901" w:rsidRDefault="005F5901" w:rsidP="00ED6A0A">
      <w:pPr>
        <w:pStyle w:val="CommentText"/>
      </w:pPr>
      <w:r>
        <w:rPr>
          <w:rStyle w:val="CommentReference"/>
        </w:rPr>
        <w:annotationRef/>
      </w:r>
      <w:r>
        <w:rPr>
          <w:lang w:val="en-US"/>
        </w:rPr>
        <w:t xml:space="preserve">Section 5.1 / 5.4 </w:t>
      </w:r>
    </w:p>
  </w:comment>
  <w:comment w:id="137" w:author="Jillian Carson-Jackson" w:date="2023-06-08T20:08:00Z" w:initials="JC">
    <w:p w14:paraId="77A28ABF" w14:textId="77777777" w:rsidR="005F5901" w:rsidRDefault="005F5901" w:rsidP="006D6B47">
      <w:pPr>
        <w:pStyle w:val="CommentText"/>
      </w:pPr>
      <w:r>
        <w:rPr>
          <w:rStyle w:val="CommentReference"/>
        </w:rPr>
        <w:annotationRef/>
      </w:r>
      <w:r>
        <w:t>Under 5.1 - revise to focus on MASS operations / Navigation, keep from an IALA perspective</w:t>
      </w:r>
    </w:p>
  </w:comment>
  <w:comment w:id="142" w:author="Jillian Carson-Jackson" w:date="2023-06-08T20:09:00Z" w:initials="JC">
    <w:p w14:paraId="706AA5D2" w14:textId="77777777" w:rsidR="005F5901" w:rsidRDefault="005F5901" w:rsidP="00214FB8">
      <w:pPr>
        <w:pStyle w:val="CommentText"/>
      </w:pPr>
      <w:r>
        <w:rPr>
          <w:rStyle w:val="CommentReference"/>
        </w:rPr>
        <w:annotationRef/>
      </w:r>
      <w:r>
        <w:rPr>
          <w:lang w:val="en-US"/>
        </w:rPr>
        <w:t xml:space="preserve">Section 5.2 </w:t>
      </w:r>
    </w:p>
  </w:comment>
  <w:comment w:id="143" w:author="Jillian Carson-Jackson" w:date="2023-06-08T20:10:00Z" w:initials="JC">
    <w:p w14:paraId="40D3F6EF" w14:textId="77777777" w:rsidR="005F5901" w:rsidRDefault="005F5901" w:rsidP="00F82F04">
      <w:pPr>
        <w:pStyle w:val="CommentText"/>
      </w:pPr>
      <w:r>
        <w:rPr>
          <w:rStyle w:val="CommentReference"/>
        </w:rPr>
        <w:annotationRef/>
      </w:r>
      <w:r>
        <w:rPr>
          <w:lang w:val="en-US"/>
        </w:rPr>
        <w:t>Section 6</w:t>
      </w:r>
    </w:p>
  </w:comment>
  <w:comment w:id="145" w:author="Jillian Carson-Jackson" w:date="2023-06-08T20:11:00Z" w:initials="JC">
    <w:p w14:paraId="74FBD278" w14:textId="77777777" w:rsidR="005F5901" w:rsidRDefault="005F5901" w:rsidP="008F21E7">
      <w:pPr>
        <w:pStyle w:val="CommentText"/>
      </w:pPr>
      <w:r>
        <w:rPr>
          <w:rStyle w:val="CommentReference"/>
        </w:rPr>
        <w:annotationRef/>
      </w:r>
      <w:r>
        <w:rPr>
          <w:lang w:val="en-US"/>
        </w:rPr>
        <w:t>Section 5.3, also consider under section 7.1 - operations</w:t>
      </w:r>
    </w:p>
  </w:comment>
  <w:comment w:id="146" w:author="Jillian Carson-Jackson" w:date="2022-08-12T08:20:00Z" w:initials="JCJ">
    <w:p w14:paraId="1827E0EC" w14:textId="04FF3C20" w:rsidR="00D400DA" w:rsidRDefault="00D400DA" w:rsidP="00FA4533">
      <w:pPr>
        <w:pStyle w:val="CommentText"/>
      </w:pPr>
      <w:r>
        <w:rPr>
          <w:rStyle w:val="CommentReference"/>
        </w:rPr>
        <w:annotationRef/>
      </w:r>
      <w:r>
        <w:t>From MTF03-4.1.1</w:t>
      </w:r>
    </w:p>
  </w:comment>
  <w:comment w:id="151" w:author="Jillian Carson-Jackson" w:date="2023-06-08T20:13:00Z" w:initials="JC">
    <w:p w14:paraId="257D0D71" w14:textId="77777777" w:rsidR="00B91BF8" w:rsidRDefault="00B91BF8" w:rsidP="008D13E5">
      <w:pPr>
        <w:pStyle w:val="CommentText"/>
      </w:pPr>
      <w:r>
        <w:rPr>
          <w:rStyle w:val="CommentReference"/>
        </w:rPr>
        <w:annotationRef/>
      </w:r>
      <w:r>
        <w:rPr>
          <w:lang w:val="en-US"/>
        </w:rPr>
        <w:t xml:space="preserve">Section 7, use correct terminology, based on IMO and ISO.  Focus on IALA requirements - i.e. operations in a VTS for a MASS that has lost connectivity </w:t>
      </w:r>
    </w:p>
  </w:comment>
  <w:comment w:id="155" w:author="Jillian Carson-Jackson" w:date="2023-06-08T20:14:00Z" w:initials="JC">
    <w:p w14:paraId="3CC74814" w14:textId="77777777" w:rsidR="00B91BF8" w:rsidRDefault="00B91BF8" w:rsidP="00993023">
      <w:pPr>
        <w:pStyle w:val="CommentText"/>
      </w:pPr>
      <w:r>
        <w:rPr>
          <w:rStyle w:val="CommentReference"/>
        </w:rPr>
        <w:annotationRef/>
      </w:r>
      <w:r>
        <w:rPr>
          <w:lang w:val="en-US"/>
        </w:rPr>
        <w:t xml:space="preserve">Section 5.5 </w:t>
      </w:r>
    </w:p>
  </w:comment>
  <w:comment w:id="156" w:author="Jillian Carson-Jackson" w:date="2022-08-12T08:23:00Z" w:initials="JCJ">
    <w:p w14:paraId="76158880" w14:textId="7F801C7E" w:rsidR="006A354B" w:rsidRDefault="006A354B" w:rsidP="00651A88">
      <w:pPr>
        <w:pStyle w:val="CommentText"/>
      </w:pPr>
      <w:r>
        <w:rPr>
          <w:rStyle w:val="CommentReference"/>
        </w:rPr>
        <w:annotationRef/>
      </w:r>
      <w:r>
        <w:t>From MTF03-4.1.1</w:t>
      </w:r>
    </w:p>
  </w:comment>
  <w:comment w:id="158" w:author="Axel Hahn" w:date="2022-10-16T18:09:00Z" w:initials="AH">
    <w:p w14:paraId="30ABB909" w14:textId="77777777" w:rsidR="004D1E5C" w:rsidRDefault="004D1E5C" w:rsidP="00033F9C">
      <w:pPr>
        <w:pStyle w:val="CommentText"/>
      </w:pPr>
      <w:r>
        <w:rPr>
          <w:rStyle w:val="CommentReference"/>
        </w:rPr>
        <w:annotationRef/>
      </w:r>
      <w:r>
        <w:t>Here I can provide inpus</w:t>
      </w:r>
    </w:p>
  </w:comment>
  <w:comment w:id="161" w:author="Jillian Carson-Jackson" w:date="2023-06-08T20:15:00Z" w:initials="JC">
    <w:p w14:paraId="48BEC8D2" w14:textId="77777777" w:rsidR="00B91BF8" w:rsidRDefault="00B91BF8" w:rsidP="004259DC">
      <w:pPr>
        <w:pStyle w:val="CommentText"/>
      </w:pPr>
      <w:r>
        <w:rPr>
          <w:rStyle w:val="CommentReference"/>
        </w:rPr>
        <w:annotationRef/>
      </w:r>
      <w:r>
        <w:rPr>
          <w:lang w:val="en-US"/>
        </w:rPr>
        <w:t>In section 7.1 as appropriate for VTS operatons</w:t>
      </w:r>
    </w:p>
  </w:comment>
  <w:comment w:id="162" w:author="Jillian Carson-Jackson" w:date="2022-08-12T08:38:00Z" w:initials="JCJ">
    <w:p w14:paraId="48E6D4F1" w14:textId="5C38A33E" w:rsidR="00F85D38" w:rsidRDefault="00F85D38" w:rsidP="00F85D38">
      <w:pPr>
        <w:pStyle w:val="CommentText"/>
      </w:pPr>
      <w:r>
        <w:rPr>
          <w:rStyle w:val="CommentReference"/>
        </w:rPr>
        <w:annotationRef/>
      </w:r>
      <w:r>
        <w:t>From MTF03-4.1.1</w:t>
      </w:r>
    </w:p>
  </w:comment>
  <w:comment w:id="169" w:author="Jillian Carson-Jackson" w:date="2023-06-08T20:16:00Z" w:initials="JC">
    <w:p w14:paraId="0C79B36A" w14:textId="77777777" w:rsidR="00B91BF8" w:rsidRDefault="00B91BF8" w:rsidP="00E31F5C">
      <w:pPr>
        <w:pStyle w:val="CommentText"/>
      </w:pPr>
      <w:r>
        <w:rPr>
          <w:rStyle w:val="CommentReference"/>
        </w:rPr>
        <w:annotationRef/>
      </w:r>
      <w:r>
        <w:rPr>
          <w:lang w:val="en-US"/>
        </w:rPr>
        <w:t>Section 7, but less detail.  Check presentation at IALA Conference from J-H Oltmann</w:t>
      </w:r>
    </w:p>
  </w:comment>
  <w:comment w:id="170" w:author="Tomren, Guttorm" w:date="2022-03-03T09:44:00Z" w:initials="TG">
    <w:p w14:paraId="5A83F7CB" w14:textId="038C4ADB" w:rsidR="00F85D38" w:rsidRDefault="00F85D38" w:rsidP="00F85D38">
      <w:pPr>
        <w:pStyle w:val="CommentText"/>
      </w:pPr>
      <w:r>
        <w:rPr>
          <w:rStyle w:val="CommentReference"/>
        </w:rPr>
        <w:annotationRef/>
      </w:r>
      <w:r>
        <w:t>VTS stuff?</w:t>
      </w:r>
    </w:p>
  </w:comment>
  <w:comment w:id="173" w:author="Tomren, Guttorm" w:date="2022-03-03T09:45:00Z" w:initials="TG">
    <w:p w14:paraId="271BF10B" w14:textId="77777777" w:rsidR="00585CE5" w:rsidRDefault="00585CE5" w:rsidP="00585CE5">
      <w:pPr>
        <w:pStyle w:val="CommentText"/>
      </w:pPr>
      <w:r>
        <w:rPr>
          <w:rStyle w:val="CommentReference"/>
        </w:rPr>
        <w:annotationRef/>
      </w:r>
      <w:r>
        <w:t>IALA territory?</w:t>
      </w:r>
    </w:p>
  </w:comment>
  <w:comment w:id="176" w:author="Tomren, Guttorm" w:date="2022-03-03T09:45:00Z" w:initials="TG">
    <w:p w14:paraId="75FAF2FB" w14:textId="77777777" w:rsidR="00585CE5" w:rsidRDefault="00585CE5" w:rsidP="00585CE5">
      <w:pPr>
        <w:pStyle w:val="CommentText"/>
      </w:pPr>
      <w:r>
        <w:rPr>
          <w:rStyle w:val="CommentReference"/>
        </w:rPr>
        <w:annotationRef/>
      </w:r>
      <w:r>
        <w:t>VTS view?</w:t>
      </w:r>
    </w:p>
  </w:comment>
  <w:comment w:id="177" w:author="Capt. Phillip Day" w:date="2022-03-16T13:26:00Z" w:initials="PD">
    <w:p w14:paraId="37488C08" w14:textId="77777777" w:rsidR="00585CE5" w:rsidRDefault="00585CE5" w:rsidP="00585CE5">
      <w:pPr>
        <w:pStyle w:val="CommentText"/>
      </w:pPr>
      <w:r>
        <w:rPr>
          <w:rStyle w:val="CommentReference"/>
        </w:rPr>
        <w:annotationRef/>
      </w:r>
      <w:r>
        <w:t>IALA needs to be clear that VTS will not take over RCC duties and the vessel operator needs to comply with VTS requirements in the VTS area.</w:t>
      </w:r>
    </w:p>
  </w:comment>
  <w:comment w:id="178" w:author="James Collocott [2]" w:date="2022-03-23T13:03:00Z" w:initials="JHC">
    <w:p w14:paraId="7530EAB1" w14:textId="77777777" w:rsidR="00585CE5" w:rsidRDefault="00585CE5" w:rsidP="00585CE5">
      <w:pPr>
        <w:pStyle w:val="CommentText"/>
      </w:pPr>
      <w:r>
        <w:rPr>
          <w:rStyle w:val="CommentReference"/>
        </w:rPr>
        <w:annotationRef/>
      </w:r>
      <w:r>
        <w:rPr>
          <w:lang w:val="en-ZA"/>
        </w:rPr>
        <w:t>Included text in 5.9.6</w:t>
      </w:r>
    </w:p>
  </w:comment>
  <w:comment w:id="183" w:author="Tomren, Guttorm" w:date="2022-03-03T09:45:00Z" w:initials="TG">
    <w:p w14:paraId="70A875B2" w14:textId="77777777" w:rsidR="00585CE5" w:rsidRDefault="00585CE5" w:rsidP="00585CE5">
      <w:pPr>
        <w:pStyle w:val="CommentText"/>
      </w:pPr>
      <w:r>
        <w:rPr>
          <w:rStyle w:val="CommentReference"/>
        </w:rPr>
        <w:annotationRef/>
      </w:r>
      <w:r>
        <w:t>IMO territory?</w:t>
      </w:r>
    </w:p>
  </w:comment>
  <w:comment w:id="186" w:author="Jillian Carson-Jackson" w:date="2023-06-08T20:17:00Z" w:initials="JC">
    <w:p w14:paraId="7541A44A" w14:textId="77777777" w:rsidR="00B91BF8" w:rsidRDefault="00B91BF8" w:rsidP="00934828">
      <w:pPr>
        <w:pStyle w:val="CommentText"/>
      </w:pPr>
      <w:r>
        <w:rPr>
          <w:rStyle w:val="CommentReference"/>
        </w:rPr>
        <w:annotationRef/>
      </w:r>
      <w:r>
        <w:rPr>
          <w:lang w:val="en-US"/>
        </w:rPr>
        <w:t>Section 4.2 (divide as appropriate to the subsections)</w:t>
      </w:r>
    </w:p>
  </w:comment>
  <w:comment w:id="189" w:author="Tomren, Guttorm" w:date="2022-03-03T09:46:00Z" w:initials="TG">
    <w:p w14:paraId="752424AD" w14:textId="5109B813" w:rsidR="00585CE5" w:rsidRDefault="00585CE5" w:rsidP="00585CE5">
      <w:pPr>
        <w:pStyle w:val="CommentText"/>
      </w:pPr>
      <w:r>
        <w:rPr>
          <w:rStyle w:val="CommentReference"/>
        </w:rPr>
        <w:annotationRef/>
      </w:r>
      <w:r>
        <w:t>HSQE for VTS?</w:t>
      </w:r>
    </w:p>
  </w:comment>
  <w:comment w:id="194" w:author="Jillian Carson-Jackson" w:date="2022-08-12T08:43:00Z" w:initials="JCJ">
    <w:p w14:paraId="10A98258" w14:textId="77777777" w:rsidR="00B910D7" w:rsidRDefault="00B910D7" w:rsidP="003A72F5">
      <w:pPr>
        <w:pStyle w:val="CommentText"/>
      </w:pPr>
      <w:r>
        <w:rPr>
          <w:rStyle w:val="CommentReference"/>
        </w:rPr>
        <w:annotationRef/>
      </w:r>
      <w:r>
        <w:t>From MTF03-4.1.1</w:t>
      </w:r>
    </w:p>
  </w:comment>
  <w:comment w:id="195" w:author="Jillian Carson-Jackson" w:date="2023-06-08T20:19:00Z" w:initials="JC">
    <w:p w14:paraId="515F0FAC" w14:textId="77777777" w:rsidR="00B91BF8" w:rsidRDefault="00B91BF8" w:rsidP="000C20C9">
      <w:pPr>
        <w:pStyle w:val="CommentText"/>
      </w:pPr>
      <w:r>
        <w:rPr>
          <w:rStyle w:val="CommentReference"/>
        </w:rPr>
        <w:annotationRef/>
      </w:r>
      <w:r>
        <w:rPr>
          <w:lang w:val="en-US"/>
        </w:rPr>
        <w:t xml:space="preserve">Consider under section 7 - within a VTS area, declaration of emergency / rendering assistance. </w:t>
      </w:r>
    </w:p>
  </w:comment>
  <w:comment w:id="202" w:author="Jillian Carson-Jackson" w:date="2023-06-08T20:19:00Z" w:initials="JC">
    <w:p w14:paraId="3554C5F5" w14:textId="77777777" w:rsidR="00B91BF8" w:rsidRDefault="00B91BF8" w:rsidP="00342F1B">
      <w:pPr>
        <w:pStyle w:val="CommentText"/>
      </w:pPr>
      <w:r>
        <w:rPr>
          <w:rStyle w:val="CommentReference"/>
        </w:rPr>
        <w:annotationRef/>
      </w:r>
      <w:r>
        <w:t>Section 6 and 7 as appropriate</w:t>
      </w:r>
    </w:p>
  </w:comment>
  <w:comment w:id="203" w:author="Tomren, Guttorm" w:date="2022-03-03T09:23:00Z" w:initials="TG">
    <w:p w14:paraId="4C137253" w14:textId="70A8B1CC" w:rsidR="00127955" w:rsidRDefault="00127955" w:rsidP="00127955">
      <w:pPr>
        <w:pStyle w:val="CommentText"/>
      </w:pPr>
      <w:r>
        <w:rPr>
          <w:rStyle w:val="CommentReference"/>
        </w:rPr>
        <w:annotationRef/>
      </w:r>
      <w:r>
        <w:t>To have tracking of all vessels/boats are quite challenging for a VTS, I guess? Possible?</w:t>
      </w:r>
    </w:p>
  </w:comment>
  <w:comment w:id="205" w:author="Jillian Carson-Jackson" w:date="2023-06-08T20:21:00Z" w:initials="JC">
    <w:p w14:paraId="190E558C" w14:textId="77777777" w:rsidR="00B91BF8" w:rsidRDefault="00B91BF8" w:rsidP="007618A1">
      <w:pPr>
        <w:pStyle w:val="CommentText"/>
      </w:pPr>
      <w:r>
        <w:rPr>
          <w:rStyle w:val="CommentReference"/>
        </w:rPr>
        <w:annotationRef/>
      </w:r>
      <w:r>
        <w:rPr>
          <w:lang w:val="en-US"/>
        </w:rPr>
        <w:t>Section 6</w:t>
      </w:r>
    </w:p>
  </w:comment>
  <w:comment w:id="219" w:author="Jillian Carson-Jackson" w:date="2022-08-12T08:45:00Z" w:initials="JCJ">
    <w:p w14:paraId="6BA1842C" w14:textId="77777777" w:rsidR="000210FE" w:rsidRDefault="000210FE" w:rsidP="00AE7BEC">
      <w:pPr>
        <w:pStyle w:val="CommentText"/>
      </w:pPr>
      <w:r>
        <w:rPr>
          <w:rStyle w:val="CommentReference"/>
        </w:rPr>
        <w:annotationRef/>
      </w:r>
      <w:r>
        <w:t xml:space="preserve">To be developed - note input from Julius M. </w:t>
      </w:r>
    </w:p>
  </w:comment>
  <w:comment w:id="228" w:author="Jillian Carson-Jackson" w:date="2022-08-11T02:17:00Z" w:initials="JCJ">
    <w:p w14:paraId="6F0A4AA5" w14:textId="2E588F2F" w:rsidR="00421D6C" w:rsidRDefault="00421D6C" w:rsidP="0007455C">
      <w:pPr>
        <w:pStyle w:val="CommentText"/>
      </w:pPr>
      <w:r>
        <w:rPr>
          <w:rStyle w:val="CommentReference"/>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C30BFCD" w15:done="0"/>
  <w15:commentEx w15:paraId="7CA5460F" w15:done="0"/>
  <w15:commentEx w15:paraId="674DC7AA" w15:done="0"/>
  <w15:commentEx w15:paraId="56119982" w15:paraIdParent="674DC7AA" w15:done="0"/>
  <w15:commentEx w15:paraId="27D82433" w15:done="0"/>
  <w15:commentEx w15:paraId="06476665" w15:done="0"/>
  <w15:commentEx w15:paraId="002337BE" w15:done="0"/>
  <w15:commentEx w15:paraId="5584CC81" w15:done="0"/>
  <w15:commentEx w15:paraId="58BC31C0" w15:done="0"/>
  <w15:commentEx w15:paraId="37C9F395" w15:done="0"/>
  <w15:commentEx w15:paraId="0A63E1A2" w15:done="0"/>
  <w15:commentEx w15:paraId="12B147E2" w15:done="0"/>
  <w15:commentEx w15:paraId="0E9BA707" w15:done="0"/>
  <w15:commentEx w15:paraId="7C1FFA40" w15:done="0"/>
  <w15:commentEx w15:paraId="6E853560" w15:paraIdParent="7C1FFA40" w15:done="0"/>
  <w15:commentEx w15:paraId="224EE681" w15:done="0"/>
  <w15:commentEx w15:paraId="486D68ED" w15:done="0"/>
  <w15:commentEx w15:paraId="7A8C6624" w15:done="0"/>
  <w15:commentEx w15:paraId="25F20CA5" w15:done="0"/>
  <w15:commentEx w15:paraId="45076233" w15:done="0"/>
  <w15:commentEx w15:paraId="67AC2307" w15:done="0"/>
  <w15:commentEx w15:paraId="3E026B7B" w15:done="0"/>
  <w15:commentEx w15:paraId="7A1B5ABF" w15:paraIdParent="3E026B7B" w15:done="0"/>
  <w15:commentEx w15:paraId="2462EDD6" w15:done="0"/>
  <w15:commentEx w15:paraId="472C8B33" w15:done="0"/>
  <w15:commentEx w15:paraId="5CF381CD" w15:done="0"/>
  <w15:commentEx w15:paraId="29DAFF23" w15:done="0"/>
  <w15:commentEx w15:paraId="25EC761A" w15:done="0"/>
  <w15:commentEx w15:paraId="24365233" w15:done="0"/>
  <w15:commentEx w15:paraId="72F339FE" w15:done="0"/>
  <w15:commentEx w15:paraId="18DEA0CB" w15:done="0"/>
  <w15:commentEx w15:paraId="61136FD3" w15:done="0"/>
  <w15:commentEx w15:paraId="5EF1C565" w15:done="0"/>
  <w15:commentEx w15:paraId="7D42CAAF" w15:done="0"/>
  <w15:commentEx w15:paraId="54262679" w15:done="0"/>
  <w15:commentEx w15:paraId="359A3ADA" w15:done="0"/>
  <w15:commentEx w15:paraId="7D4572C9" w15:done="0"/>
  <w15:commentEx w15:paraId="6C518EC4" w15:done="0"/>
  <w15:commentEx w15:paraId="0FDED7E3" w15:done="0"/>
  <w15:commentEx w15:paraId="730CDB7B" w15:done="0"/>
  <w15:commentEx w15:paraId="4F4CEA7B" w15:done="0"/>
  <w15:commentEx w15:paraId="40B107C7" w15:done="0"/>
  <w15:commentEx w15:paraId="4A89E37E" w15:done="0"/>
  <w15:commentEx w15:paraId="3E08033B" w15:done="0"/>
  <w15:commentEx w15:paraId="328E5D13" w15:done="0"/>
  <w15:commentEx w15:paraId="60D62433" w15:done="0"/>
  <w15:commentEx w15:paraId="26105B76" w15:done="0"/>
  <w15:commentEx w15:paraId="4ECDBE73" w15:done="0"/>
  <w15:commentEx w15:paraId="77A28ABF" w15:done="0"/>
  <w15:commentEx w15:paraId="706AA5D2" w15:done="0"/>
  <w15:commentEx w15:paraId="40D3F6EF" w15:done="0"/>
  <w15:commentEx w15:paraId="74FBD278" w15:done="0"/>
  <w15:commentEx w15:paraId="1827E0EC" w15:done="0"/>
  <w15:commentEx w15:paraId="257D0D71" w15:done="0"/>
  <w15:commentEx w15:paraId="3CC74814" w15:done="0"/>
  <w15:commentEx w15:paraId="76158880" w15:done="0"/>
  <w15:commentEx w15:paraId="30ABB909" w15:done="0"/>
  <w15:commentEx w15:paraId="48BEC8D2" w15:done="0"/>
  <w15:commentEx w15:paraId="48E6D4F1" w15:done="0"/>
  <w15:commentEx w15:paraId="0C79B36A" w15:done="0"/>
  <w15:commentEx w15:paraId="5A83F7CB" w15:done="0"/>
  <w15:commentEx w15:paraId="271BF10B" w15:done="0"/>
  <w15:commentEx w15:paraId="75FAF2FB" w15:done="0"/>
  <w15:commentEx w15:paraId="37488C08" w15:paraIdParent="75FAF2FB" w15:done="0"/>
  <w15:commentEx w15:paraId="7530EAB1" w15:paraIdParent="75FAF2FB" w15:done="0"/>
  <w15:commentEx w15:paraId="70A875B2" w15:done="0"/>
  <w15:commentEx w15:paraId="7541A44A" w15:done="0"/>
  <w15:commentEx w15:paraId="752424AD" w15:done="0"/>
  <w15:commentEx w15:paraId="10A98258" w15:done="0"/>
  <w15:commentEx w15:paraId="515F0FAC" w15:done="0"/>
  <w15:commentEx w15:paraId="3554C5F5" w15:done="0"/>
  <w15:commentEx w15:paraId="4C137253" w15:done="0"/>
  <w15:commentEx w15:paraId="190E558C" w15:done="0"/>
  <w15:commentEx w15:paraId="6BA1842C" w15:done="0"/>
  <w15:commentEx w15:paraId="6F0A4A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2CA6BB" w16cex:dateUtc="2023-06-08T09:12:00Z"/>
  <w16cex:commentExtensible w16cex:durableId="282CA738" w16cex:dateUtc="2023-06-08T09:15:00Z"/>
  <w16cex:commentExtensible w16cex:durableId="25E336B9" w16cex:dateUtc="2022-03-21T15:39:00Z"/>
  <w16cex:commentExtensible w16cex:durableId="269ECE53" w16cex:dateUtc="2022-08-10T14:39:00Z"/>
  <w16cex:commentExtensible w16cex:durableId="282CA75F" w16cex:dateUtc="2023-06-08T09:15:00Z"/>
  <w16cex:commentExtensible w16cex:durableId="282CA7D1" w16cex:dateUtc="2023-06-08T09:17:00Z"/>
  <w16cex:commentExtensible w16cex:durableId="282CA8A6" w16cex:dateUtc="2023-06-08T09:21:00Z"/>
  <w16cex:commentExtensible w16cex:durableId="269ED170" w16cex:dateUtc="2022-08-10T14:53:00Z"/>
  <w16cex:commentExtensible w16cex:durableId="282CA897" w16cex:dateUtc="2023-06-08T09:20:00Z"/>
  <w16cex:commentExtensible w16cex:durableId="27E2DBD0" w16cex:dateUtc="2023-04-13T09:51:00Z"/>
  <w16cex:commentExtensible w16cex:durableId="282CA902" w16cex:dateUtc="2023-06-08T09:22:00Z"/>
  <w16cex:commentExtensible w16cex:durableId="282CAA07" w16cex:dateUtc="2023-06-08T09:27:00Z"/>
  <w16cex:commentExtensible w16cex:durableId="282CAA6B" w16cex:dateUtc="2023-06-08T09:28:00Z"/>
  <w16cex:commentExtensible w16cex:durableId="269EDC0B" w16cex:dateUtc="2022-08-10T15:38:00Z"/>
  <w16cex:commentExtensible w16cex:durableId="282CAADF" w16cex:dateUtc="2023-06-08T09:30:00Z"/>
  <w16cex:commentExtensible w16cex:durableId="269EDCCA" w16cex:dateUtc="2022-08-10T15:41:00Z"/>
  <w16cex:commentExtensible w16cex:durableId="282CAB45" w16cex:dateUtc="2023-06-08T09:32:00Z"/>
  <w16cex:commentExtensible w16cex:durableId="26A08D00" w16cex:dateUtc="2022-08-11T22:25:00Z"/>
  <w16cex:commentExtensible w16cex:durableId="282CAC54" w16cex:dateUtc="2023-06-08T09:36:00Z"/>
  <w16cex:commentExtensible w16cex:durableId="282CAC8D" w16cex:dateUtc="2023-06-08T09:37:00Z"/>
  <w16cex:commentExtensible w16cex:durableId="282CACE8" w16cex:dateUtc="2023-06-08T09:39:00Z"/>
  <w16cex:commentExtensible w16cex:durableId="269EECC5" w16cex:dateUtc="2022-08-10T16:49:00Z"/>
  <w16cex:commentExtensible w16cex:durableId="282CAD12" w16cex:dateUtc="2023-06-08T09:40:00Z"/>
  <w16cex:commentExtensible w16cex:durableId="282CAD9B" w16cex:dateUtc="2023-06-08T09:42:00Z"/>
  <w16cex:commentExtensible w16cex:durableId="282CAD82" w16cex:dateUtc="2023-06-08T09:41:00Z"/>
  <w16cex:commentExtensible w16cex:durableId="282CAE37" w16cex:dateUtc="2023-06-08T09:44:00Z"/>
  <w16cex:commentExtensible w16cex:durableId="282CAEFB" w16cex:dateUtc="2023-06-08T09:48:00Z"/>
  <w16cex:commentExtensible w16cex:durableId="26A087F1" w16cex:dateUtc="2022-08-11T22:04:00Z"/>
  <w16cex:commentExtensible w16cex:durableId="282CAF7A" w16cex:dateUtc="2023-06-08T09:50:00Z"/>
  <w16cex:commentExtensible w16cex:durableId="282CAF5D" w16cex:dateUtc="2023-06-08T09:49:00Z"/>
  <w16cex:commentExtensible w16cex:durableId="282CB043" w16cex:dateUtc="2023-06-08T09:53:00Z"/>
  <w16cex:commentExtensible w16cex:durableId="26A08934" w16cex:dateUtc="2022-08-11T22:09:00Z"/>
  <w16cex:commentExtensible w16cex:durableId="26A0929C" w16cex:dateUtc="2022-08-11T22:49:00Z"/>
  <w16cex:commentExtensible w16cex:durableId="282CB0D8" w16cex:dateUtc="2023-06-08T09:56:00Z"/>
  <w16cex:commentExtensible w16cex:durableId="26A08877" w16cex:dateUtc="2022-08-11T22:06:00Z"/>
  <w16cex:commentExtensible w16cex:durableId="26A08DFB" w16cex:dateUtc="2022-08-11T22:29:00Z"/>
  <w16cex:commentExtensible w16cex:durableId="25CB3781" w16cex:dateUtc="2022-02-27T06:49:00Z"/>
  <w16cex:commentExtensible w16cex:durableId="25CB3782" w16cex:dateUtc="2022-03-01T12:41:00Z"/>
  <w16cex:commentExtensible w16cex:durableId="25CB3783" w16cex:dateUtc="2022-02-11T09:45:00Z"/>
  <w16cex:commentExtensible w16cex:durableId="25CB3784" w16cex:dateUtc="2022-02-15T10:43:00Z"/>
  <w16cex:commentExtensible w16cex:durableId="25DC45DD" w16cex:dateUtc="2022-03-16T11:17:00Z"/>
  <w16cex:commentExtensible w16cex:durableId="26A08E2B" w16cex:dateUtc="2022-08-11T22:30:00Z"/>
  <w16cex:commentExtensible w16cex:durableId="282CB240" w16cex:dateUtc="2023-06-08T10:02:00Z"/>
  <w16cex:commentExtensible w16cex:durableId="26A08A60" w16cex:dateUtc="2022-08-11T22:14:00Z"/>
  <w16cex:commentExtensible w16cex:durableId="26A08A85" w16cex:dateUtc="2022-08-11T22:15:00Z"/>
  <w16cex:commentExtensible w16cex:durableId="282CB2BF" w16cex:dateUtc="2023-06-08T10:04:00Z"/>
  <w16cex:commentExtensible w16cex:durableId="26A08AD5" w16cex:dateUtc="2022-08-11T22:16:00Z"/>
  <w16cex:commentExtensible w16cex:durableId="282CB2FA" w16cex:dateUtc="2023-06-08T10:05:00Z"/>
  <w16cex:commentExtensible w16cex:durableId="282CB3BF" w16cex:dateUtc="2023-06-08T10:08:00Z"/>
  <w16cex:commentExtensible w16cex:durableId="282CB413" w16cex:dateUtc="2023-06-08T10:09:00Z"/>
  <w16cex:commentExtensible w16cex:durableId="282CB43D" w16cex:dateUtc="2023-06-08T10:10:00Z"/>
  <w16cex:commentExtensible w16cex:durableId="282CB474" w16cex:dateUtc="2023-06-08T10:11:00Z"/>
  <w16cex:commentExtensible w16cex:durableId="26A08BB5" w16cex:dateUtc="2022-08-11T22:20:00Z"/>
  <w16cex:commentExtensible w16cex:durableId="282CB4E6" w16cex:dateUtc="2023-06-08T10:13:00Z"/>
  <w16cex:commentExtensible w16cex:durableId="282CB51F" w16cex:dateUtc="2023-06-08T10:14:00Z"/>
  <w16cex:commentExtensible w16cex:durableId="26A08C68" w16cex:dateUtc="2022-08-11T22:23:00Z"/>
  <w16cex:commentExtensible w16cex:durableId="26F6C772" w16cex:dateUtc="2022-10-16T16:09:00Z"/>
  <w16cex:commentExtensible w16cex:durableId="282CB557" w16cex:dateUtc="2023-06-08T10:15:00Z"/>
  <w16cex:commentExtensible w16cex:durableId="26A08FEC" w16cex:dateUtc="2022-08-11T22:38:00Z"/>
  <w16cex:commentExtensible w16cex:durableId="282CB599" w16cex:dateUtc="2023-06-08T10:16:00Z"/>
  <w16cex:commentExtensible w16cex:durableId="25CB3791" w16cex:dateUtc="2022-03-03T07:44:00Z"/>
  <w16cex:commentExtensible w16cex:durableId="25CB3793" w16cex:dateUtc="2022-03-03T07:45:00Z"/>
  <w16cex:commentExtensible w16cex:durableId="25CB3794" w16cex:dateUtc="2022-03-03T07:45:00Z"/>
  <w16cex:commentExtensible w16cex:durableId="25DC47E6" w16cex:dateUtc="2022-03-16T11:26:00Z"/>
  <w16cex:commentExtensible w16cex:durableId="25E5991F" w16cex:dateUtc="2022-03-23T11:03:00Z"/>
  <w16cex:commentExtensible w16cex:durableId="25CB3795" w16cex:dateUtc="2022-03-03T07:45:00Z"/>
  <w16cex:commentExtensible w16cex:durableId="282CB5EC" w16cex:dateUtc="2023-06-08T10:17:00Z"/>
  <w16cex:commentExtensible w16cex:durableId="25CB3797" w16cex:dateUtc="2022-03-03T07:46:00Z"/>
  <w16cex:commentExtensible w16cex:durableId="26A09126" w16cex:dateUtc="2022-08-11T22:43:00Z"/>
  <w16cex:commentExtensible w16cex:durableId="282CB63F" w16cex:dateUtc="2023-06-08T10:19:00Z"/>
  <w16cex:commentExtensible w16cex:durableId="282CB669" w16cex:dateUtc="2023-06-08T10:19:00Z"/>
  <w16cex:commentExtensible w16cex:durableId="25CB3772" w16cex:dateUtc="2022-03-03T07:23:00Z"/>
  <w16cex:commentExtensible w16cex:durableId="282CB6C3" w16cex:dateUtc="2023-06-08T10:21:00Z"/>
  <w16cex:commentExtensible w16cex:durableId="26A091AF" w16cex:dateUtc="2022-08-11T22:45: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30BFCD" w16cid:durableId="282CA6BB"/>
  <w16cid:commentId w16cid:paraId="7CA5460F" w16cid:durableId="282CA738"/>
  <w16cid:commentId w16cid:paraId="674DC7AA" w16cid:durableId="25E336B9"/>
  <w16cid:commentId w16cid:paraId="56119982" w16cid:durableId="269ECE53"/>
  <w16cid:commentId w16cid:paraId="27D82433" w16cid:durableId="282CA75F"/>
  <w16cid:commentId w16cid:paraId="06476665" w16cid:durableId="282CA7D1"/>
  <w16cid:commentId w16cid:paraId="002337BE" w16cid:durableId="282CA8A6"/>
  <w16cid:commentId w16cid:paraId="5584CC81" w16cid:durableId="269ED170"/>
  <w16cid:commentId w16cid:paraId="58BC31C0" w16cid:durableId="282CA897"/>
  <w16cid:commentId w16cid:paraId="37C9F395" w16cid:durableId="27E2DBD0"/>
  <w16cid:commentId w16cid:paraId="0A63E1A2" w16cid:durableId="282CA902"/>
  <w16cid:commentId w16cid:paraId="12B147E2" w16cid:durableId="282CAA07"/>
  <w16cid:commentId w16cid:paraId="0E9BA707" w16cid:durableId="282CAA6B"/>
  <w16cid:commentId w16cid:paraId="7C1FFA40" w16cid:durableId="269EDC0B"/>
  <w16cid:commentId w16cid:paraId="6E853560" w16cid:durableId="282CAADF"/>
  <w16cid:commentId w16cid:paraId="224EE681" w16cid:durableId="269EDCCA"/>
  <w16cid:commentId w16cid:paraId="486D68ED" w16cid:durableId="282CAB45"/>
  <w16cid:commentId w16cid:paraId="7A8C6624" w16cid:durableId="26A08D00"/>
  <w16cid:commentId w16cid:paraId="25F20CA5" w16cid:durableId="282CAC54"/>
  <w16cid:commentId w16cid:paraId="45076233" w16cid:durableId="282CAC8D"/>
  <w16cid:commentId w16cid:paraId="67AC2307" w16cid:durableId="282CACE8"/>
  <w16cid:commentId w16cid:paraId="3E026B7B" w16cid:durableId="269EECC5"/>
  <w16cid:commentId w16cid:paraId="7A1B5ABF" w16cid:durableId="282CAD12"/>
  <w16cid:commentId w16cid:paraId="2462EDD6" w16cid:durableId="282CAD9B"/>
  <w16cid:commentId w16cid:paraId="472C8B33" w16cid:durableId="282CAD82"/>
  <w16cid:commentId w16cid:paraId="5CF381CD" w16cid:durableId="282CAE37"/>
  <w16cid:commentId w16cid:paraId="29DAFF23" w16cid:durableId="282CAEFB"/>
  <w16cid:commentId w16cid:paraId="25EC761A" w16cid:durableId="26A087F1"/>
  <w16cid:commentId w16cid:paraId="24365233" w16cid:durableId="282CAF7A"/>
  <w16cid:commentId w16cid:paraId="72F339FE" w16cid:durableId="282CAF5D"/>
  <w16cid:commentId w16cid:paraId="18DEA0CB" w16cid:durableId="282CB043"/>
  <w16cid:commentId w16cid:paraId="61136FD3" w16cid:durableId="26A08934"/>
  <w16cid:commentId w16cid:paraId="5EF1C565" w16cid:durableId="26A0929C"/>
  <w16cid:commentId w16cid:paraId="7D42CAAF" w16cid:durableId="282CB0D8"/>
  <w16cid:commentId w16cid:paraId="54262679" w16cid:durableId="26A08877"/>
  <w16cid:commentId w16cid:paraId="359A3ADA" w16cid:durableId="26A08DFB"/>
  <w16cid:commentId w16cid:paraId="7D4572C9" w16cid:durableId="25CB3781"/>
  <w16cid:commentId w16cid:paraId="6C518EC4" w16cid:durableId="25CB3782"/>
  <w16cid:commentId w16cid:paraId="0FDED7E3" w16cid:durableId="25CB3783"/>
  <w16cid:commentId w16cid:paraId="730CDB7B" w16cid:durableId="25CB3784"/>
  <w16cid:commentId w16cid:paraId="4F4CEA7B" w16cid:durableId="25DC45DD"/>
  <w16cid:commentId w16cid:paraId="40B107C7" w16cid:durableId="26A08E2B"/>
  <w16cid:commentId w16cid:paraId="4A89E37E" w16cid:durableId="282CB240"/>
  <w16cid:commentId w16cid:paraId="3E08033B" w16cid:durableId="26A08A60"/>
  <w16cid:commentId w16cid:paraId="328E5D13" w16cid:durableId="26A08A85"/>
  <w16cid:commentId w16cid:paraId="60D62433" w16cid:durableId="282CB2BF"/>
  <w16cid:commentId w16cid:paraId="26105B76" w16cid:durableId="26A08AD5"/>
  <w16cid:commentId w16cid:paraId="4ECDBE73" w16cid:durableId="282CB2FA"/>
  <w16cid:commentId w16cid:paraId="77A28ABF" w16cid:durableId="282CB3BF"/>
  <w16cid:commentId w16cid:paraId="706AA5D2" w16cid:durableId="282CB413"/>
  <w16cid:commentId w16cid:paraId="40D3F6EF" w16cid:durableId="282CB43D"/>
  <w16cid:commentId w16cid:paraId="74FBD278" w16cid:durableId="282CB474"/>
  <w16cid:commentId w16cid:paraId="1827E0EC" w16cid:durableId="26A08BB5"/>
  <w16cid:commentId w16cid:paraId="257D0D71" w16cid:durableId="282CB4E6"/>
  <w16cid:commentId w16cid:paraId="3CC74814" w16cid:durableId="282CB51F"/>
  <w16cid:commentId w16cid:paraId="76158880" w16cid:durableId="26A08C68"/>
  <w16cid:commentId w16cid:paraId="30ABB909" w16cid:durableId="26F6C772"/>
  <w16cid:commentId w16cid:paraId="48BEC8D2" w16cid:durableId="282CB557"/>
  <w16cid:commentId w16cid:paraId="48E6D4F1" w16cid:durableId="26A08FEC"/>
  <w16cid:commentId w16cid:paraId="0C79B36A" w16cid:durableId="282CB599"/>
  <w16cid:commentId w16cid:paraId="5A83F7CB" w16cid:durableId="25CB3791"/>
  <w16cid:commentId w16cid:paraId="271BF10B" w16cid:durableId="25CB3793"/>
  <w16cid:commentId w16cid:paraId="75FAF2FB" w16cid:durableId="25CB3794"/>
  <w16cid:commentId w16cid:paraId="37488C08" w16cid:durableId="25DC47E6"/>
  <w16cid:commentId w16cid:paraId="7530EAB1" w16cid:durableId="25E5991F"/>
  <w16cid:commentId w16cid:paraId="70A875B2" w16cid:durableId="25CB3795"/>
  <w16cid:commentId w16cid:paraId="7541A44A" w16cid:durableId="282CB5EC"/>
  <w16cid:commentId w16cid:paraId="752424AD" w16cid:durableId="25CB3797"/>
  <w16cid:commentId w16cid:paraId="10A98258" w16cid:durableId="26A09126"/>
  <w16cid:commentId w16cid:paraId="515F0FAC" w16cid:durableId="282CB63F"/>
  <w16cid:commentId w16cid:paraId="3554C5F5" w16cid:durableId="282CB669"/>
  <w16cid:commentId w16cid:paraId="4C137253" w16cid:durableId="25CB3772"/>
  <w16cid:commentId w16cid:paraId="190E558C" w16cid:durableId="282CB6C3"/>
  <w16cid:commentId w16cid:paraId="6BA1842C" w16cid:durableId="26A091AF"/>
  <w16cid:commentId w16cid:paraId="6F0A4AA5"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F3795" w14:textId="77777777" w:rsidR="002F400B" w:rsidRDefault="002F400B" w:rsidP="003274DB">
      <w:r>
        <w:separator/>
      </w:r>
    </w:p>
    <w:p w14:paraId="2F542659" w14:textId="77777777" w:rsidR="002F400B" w:rsidRDefault="002F400B"/>
  </w:endnote>
  <w:endnote w:type="continuationSeparator" w:id="0">
    <w:p w14:paraId="768F556B" w14:textId="77777777" w:rsidR="002F400B" w:rsidRDefault="002F400B" w:rsidP="003274DB">
      <w:r>
        <w:continuationSeparator/>
      </w:r>
    </w:p>
    <w:p w14:paraId="73CCD158" w14:textId="77777777" w:rsidR="002F400B" w:rsidRDefault="002F400B"/>
  </w:endnote>
  <w:endnote w:type="continuationNotice" w:id="1">
    <w:p w14:paraId="7D862B8A" w14:textId="77777777" w:rsidR="00F22F9F" w:rsidRDefault="00F22F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GPINH+ArialMT">
    <w:altName w:val="Arial"/>
    <w:panose1 w:val="00000000000000000000"/>
    <w:charset w:val="00"/>
    <w:family w:val="swiss"/>
    <w:notTrueType/>
    <w:pitch w:val="default"/>
    <w:sig w:usb0="00000003" w:usb1="00000000" w:usb2="00000000" w:usb3="00000000" w:csb0="00000001" w:csb1="00000000"/>
  </w:font>
  <w:font w:name="EGPINL+Aria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58247"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Straight Connector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F5C8F1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58245"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r>
      <w:rPr>
        <w:noProof/>
        <w:lang w:val="en-US"/>
      </w:rPr>
      <mc:AlternateContent>
        <mc:Choice Requires="wps">
          <w:drawing>
            <wp:anchor distT="0" distB="0" distL="114300" distR="114300" simplePos="0" relativeHeight="251658249"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Straight Connector 16"/>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34C213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pPr>
  </w:p>
  <w:p w14:paraId="1CBE1034" w14:textId="60006D37" w:rsidR="00326BB4" w:rsidRPr="000D1024" w:rsidRDefault="009C68AF"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326BB4" w:rsidRPr="000D1024">
      <w:t xml:space="preserve"> </w:t>
    </w:r>
    <w:r>
      <w:fldChar w:fldCharType="begin"/>
    </w:r>
    <w:r>
      <w:instrText xml:space="preserve"> STYLEREF "Document number" \* MERGEFORMAT </w:instrText>
    </w:r>
    <w:r>
      <w:fldChar w:fldCharType="separate"/>
    </w:r>
    <w:r>
      <w:t>Gnnnn This Document will be migrated to the new Table of Contents</w:t>
    </w:r>
    <w:r>
      <w:fldChar w:fldCharType="end"/>
    </w:r>
    <w:r w:rsidR="00326BB4" w:rsidRPr="000D1024">
      <w:t xml:space="preserve"> </w:t>
    </w:r>
    <w:r>
      <w:fldChar w:fldCharType="begin"/>
    </w:r>
    <w:r>
      <w:instrText xml:space="preserve"> STYLEREF "Document name" \* MERGEFORMAT </w:instrText>
    </w:r>
    <w:r>
      <w:fldChar w:fldCharType="separate"/>
    </w:r>
    <w:r>
      <w:t>[iala guideline on developments and implications of maritime autonomous surface ships for coastal authorities]</w:t>
    </w:r>
    <w:r>
      <w:fldChar w:fldCharType="end"/>
    </w:r>
  </w:p>
  <w:p w14:paraId="42805CD4" w14:textId="03A9B7A2" w:rsidR="00326BB4" w:rsidRPr="00C907DF" w:rsidRDefault="009C68AF" w:rsidP="00827301">
    <w:pPr>
      <w:pStyle w:val="Footerportrait"/>
    </w:pPr>
    <w:r>
      <w:fldChar w:fldCharType="begin"/>
    </w:r>
    <w:r>
      <w:instrText xml:space="preserve"> STYLEREF "Edition number" \* MERGEFORMAT </w:instrText>
    </w:r>
    <w:r>
      <w:fldChar w:fldCharType="separate"/>
    </w:r>
    <w:r>
      <w:t>Edition x.x</w:t>
    </w:r>
    <w:r>
      <w:fldChar w:fldCharType="end"/>
    </w:r>
    <w:r w:rsidR="00326BB4">
      <w:t xml:space="preserve"> </w:t>
    </w:r>
    <w:r>
      <w:fldChar w:fldCharType="begin"/>
    </w:r>
    <w:r>
      <w:instrText xml:space="preserve"> STYLEREF  MRN  \* MERGEFORMAT </w:instrText>
    </w:r>
    <w:r>
      <w:fldChar w:fldCharType="separate"/>
    </w:r>
    <w:r>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77777777" w:rsidR="00326BB4" w:rsidRPr="00C907DF" w:rsidRDefault="009C68AF" w:rsidP="00827301">
    <w:pPr>
      <w:pStyle w:val="Footerportrait"/>
      <w:rPr>
        <w:rStyle w:val="PageNumber"/>
        <w:szCs w:val="15"/>
      </w:rPr>
    </w:pPr>
    <w:r>
      <w:fldChar w:fldCharType="begin"/>
    </w:r>
    <w:r>
      <w:instrText xml:space="preserve"> STYLEREF "Document type" \* MERGEFORMAT </w:instrText>
    </w:r>
    <w:r>
      <w:fldChar w:fldCharType="separate"/>
    </w:r>
    <w:r w:rsidR="000870E9">
      <w:t>IALA Guideline</w:t>
    </w:r>
    <w:r>
      <w:fldChar w:fldCharType="end"/>
    </w:r>
    <w:r w:rsidR="00326BB4" w:rsidRPr="00C907DF">
      <w:t xml:space="preserve"> </w:t>
    </w:r>
    <w:r>
      <w:fldChar w:fldCharType="begin"/>
    </w:r>
    <w:r>
      <w:instrText xml:space="preserve"> STYLEREF "Document number" \* MERGEFORMAT </w:instrText>
    </w:r>
    <w:r>
      <w:fldChar w:fldCharType="separate"/>
    </w:r>
    <w:r w:rsidR="000870E9" w:rsidRPr="000870E9">
      <w:rPr>
        <w:bCs/>
      </w:rPr>
      <w:t>Gnnnn</w:t>
    </w:r>
    <w:r>
      <w:rPr>
        <w:bCs/>
      </w:rPr>
      <w:fldChar w:fldCharType="end"/>
    </w:r>
    <w:r w:rsidR="00326BB4" w:rsidRPr="00C907DF">
      <w:t xml:space="preserve"> </w:t>
    </w:r>
    <w:r>
      <w:fldChar w:fldCharType="begin"/>
    </w:r>
    <w:r>
      <w:instrText xml:space="preserve"> STYLEREF "Document name" \* MERGEFORMAT </w:instrText>
    </w:r>
    <w:r>
      <w:fldChar w:fldCharType="separate"/>
    </w:r>
    <w:r w:rsidR="000870E9" w:rsidRPr="000870E9">
      <w:rPr>
        <w:b w:val="0"/>
        <w:bCs/>
      </w:rPr>
      <w:t>Guideline title</w:t>
    </w:r>
    <w:r>
      <w:rPr>
        <w:b w:val="0"/>
        <w:bCs/>
      </w:rPr>
      <w:fldChar w:fldCharType="end"/>
    </w:r>
  </w:p>
  <w:p w14:paraId="6122B812" w14:textId="77777777" w:rsidR="00326BB4" w:rsidRPr="00525922" w:rsidRDefault="009C68AF" w:rsidP="00827301">
    <w:pPr>
      <w:pStyle w:val="Footerportrait"/>
    </w:pPr>
    <w:r>
      <w:fldChar w:fldCharType="begin"/>
    </w:r>
    <w:r>
      <w:instrText xml:space="preserve"> STYLEREF "Edition number" \* MERGEFORMAT </w:instrText>
    </w:r>
    <w:r>
      <w:fldChar w:fldCharType="separate"/>
    </w:r>
    <w:r w:rsidR="000870E9">
      <w:t>Edition x.x</w:t>
    </w:r>
    <w:r>
      <w:fldChar w:fldCharType="end"/>
    </w:r>
    <w:r w:rsidR="00326BB4">
      <w:t xml:space="preserve"> </w:t>
    </w:r>
    <w:r>
      <w:fldChar w:fldCharType="begin"/>
    </w:r>
    <w:r>
      <w:instrText xml:space="preserve"> STYLEREF  MRN  \* MERGEFORMAT </w:instrText>
    </w:r>
    <w:r>
      <w:fldChar w:fldCharType="separate"/>
    </w:r>
    <w:r w:rsidR="000870E9">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en-US"/>
      </w:rPr>
      <mc:AlternateContent>
        <mc:Choice Requires="wps">
          <w:drawing>
            <wp:anchor distT="0" distB="0" distL="114300" distR="114300" simplePos="0" relativeHeight="251658258"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Straight Connector 22"/>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923CCF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58DBF" w14:textId="77777777" w:rsidR="002F400B" w:rsidRDefault="002F400B" w:rsidP="003274DB">
      <w:r>
        <w:separator/>
      </w:r>
    </w:p>
    <w:p w14:paraId="7FFB9633" w14:textId="77777777" w:rsidR="002F400B" w:rsidRDefault="002F400B"/>
  </w:footnote>
  <w:footnote w:type="continuationSeparator" w:id="0">
    <w:p w14:paraId="256F9B4F" w14:textId="77777777" w:rsidR="002F400B" w:rsidRDefault="002F400B" w:rsidP="003274DB">
      <w:r>
        <w:continuationSeparator/>
      </w:r>
    </w:p>
    <w:p w14:paraId="45A5DAF9" w14:textId="77777777" w:rsidR="002F400B" w:rsidRDefault="002F400B"/>
  </w:footnote>
  <w:footnote w:type="continuationNotice" w:id="1">
    <w:p w14:paraId="5AA5ED33" w14:textId="77777777" w:rsidR="00F22F9F" w:rsidRDefault="00F22F9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326BB4" w:rsidRDefault="009C68AF">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65821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5823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3E1065" w:rsidRDefault="009C68AF">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65821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65822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DF47E2" w:rsidRPr="00667792" w:rsidRDefault="009C68AF"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65821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658259"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3E1065" w:rsidRDefault="009C68AF">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6582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658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658257"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33A19E8E" w:rsidR="00326BB4" w:rsidRDefault="001814AE" w:rsidP="001814AE">
    <w:pPr>
      <w:pStyle w:val="Header"/>
      <w:jc w:val="right"/>
    </w:pPr>
    <w:r>
      <w:rPr>
        <w:rFonts w:ascii="Calibri" w:hAnsi="Calibri"/>
      </w:rPr>
      <w:t>DTEC1</w:t>
    </w:r>
    <w:r w:rsidRPr="007A395D">
      <w:rPr>
        <w:rFonts w:ascii="Calibri" w:hAnsi="Calibri"/>
      </w:rPr>
      <w:t>-</w:t>
    </w:r>
    <w:r>
      <w:rPr>
        <w:rFonts w:ascii="Calibri" w:hAnsi="Calibri"/>
      </w:rPr>
      <w:t>5.1.2.9</w:t>
    </w:r>
    <w:r w:rsidR="009C68AF">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left:0;text-align:left;margin-left:0;margin-top:0;width:412.1pt;height:247.25pt;rotation:315;z-index:-25165821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8242"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24" w:author="Jaime Alvarez" w:date="2023-09-19T16:14:00Z">
      <w:r w:rsidR="009C68AF">
        <w:rPr>
          <w:rFonts w:ascii="Calibri" w:hAnsi="Calibri"/>
        </w:rPr>
        <w:t>.1</w:t>
      </w:r>
    </w:ins>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8241"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326BB4" w:rsidRDefault="009C68AF">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6582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248"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326BB4" w:rsidRDefault="009C68AF">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658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326BB4" w:rsidRPr="00ED2A8D" w:rsidRDefault="009C68AF"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65821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244"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326BB4" w:rsidRDefault="009C68AF">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65821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326BB4" w:rsidRDefault="009C68AF">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65821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326BB4" w:rsidRPr="00ED2A8D" w:rsidRDefault="009C68AF"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240"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326BB4" w:rsidRPr="00ED2A8D" w:rsidRDefault="009C68AF"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65821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246"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8243"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9AB764"/>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FC4CBCD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D76611DA"/>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4D68223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8878D5C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2D0F26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DB468C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8"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33"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2"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4"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147281269">
    <w:abstractNumId w:val="36"/>
  </w:num>
  <w:num w:numId="2" w16cid:durableId="2120837095">
    <w:abstractNumId w:val="60"/>
  </w:num>
  <w:num w:numId="3" w16cid:durableId="78258488">
    <w:abstractNumId w:val="13"/>
  </w:num>
  <w:num w:numId="4" w16cid:durableId="1179739313">
    <w:abstractNumId w:val="23"/>
  </w:num>
  <w:num w:numId="5" w16cid:durableId="105391090">
    <w:abstractNumId w:val="14"/>
  </w:num>
  <w:num w:numId="6" w16cid:durableId="347491668">
    <w:abstractNumId w:val="21"/>
  </w:num>
  <w:num w:numId="7" w16cid:durableId="489059163">
    <w:abstractNumId w:val="34"/>
  </w:num>
  <w:num w:numId="8" w16cid:durableId="1047804592">
    <w:abstractNumId w:val="12"/>
  </w:num>
  <w:num w:numId="9" w16cid:durableId="1373071304">
    <w:abstractNumId w:val="19"/>
  </w:num>
  <w:num w:numId="10" w16cid:durableId="720785206">
    <w:abstractNumId w:val="7"/>
  </w:num>
  <w:num w:numId="11" w16cid:durableId="615604300">
    <w:abstractNumId w:val="48"/>
  </w:num>
  <w:num w:numId="12" w16cid:durableId="1518003">
    <w:abstractNumId w:val="57"/>
  </w:num>
  <w:num w:numId="13" w16cid:durableId="1345084641">
    <w:abstractNumId w:val="15"/>
  </w:num>
  <w:num w:numId="14" w16cid:durableId="1306277144">
    <w:abstractNumId w:val="58"/>
  </w:num>
  <w:num w:numId="15" w16cid:durableId="673872586">
    <w:abstractNumId w:val="17"/>
  </w:num>
  <w:num w:numId="16" w16cid:durableId="2004160049">
    <w:abstractNumId w:val="45"/>
  </w:num>
  <w:num w:numId="17" w16cid:durableId="1111432272">
    <w:abstractNumId w:val="29"/>
  </w:num>
  <w:num w:numId="18" w16cid:durableId="1618877477">
    <w:abstractNumId w:val="8"/>
  </w:num>
  <w:num w:numId="19" w16cid:durableId="210770537">
    <w:abstractNumId w:val="2"/>
  </w:num>
  <w:num w:numId="20" w16cid:durableId="665323266">
    <w:abstractNumId w:val="6"/>
  </w:num>
  <w:num w:numId="21" w16cid:durableId="123816086">
    <w:abstractNumId w:val="5"/>
  </w:num>
  <w:num w:numId="22" w16cid:durableId="1566448225">
    <w:abstractNumId w:val="4"/>
  </w:num>
  <w:num w:numId="23" w16cid:durableId="534850772">
    <w:abstractNumId w:val="3"/>
  </w:num>
  <w:num w:numId="24" w16cid:durableId="477117448">
    <w:abstractNumId w:val="1"/>
  </w:num>
  <w:num w:numId="25" w16cid:durableId="1256936179">
    <w:abstractNumId w:val="0"/>
  </w:num>
  <w:num w:numId="26" w16cid:durableId="1074009428">
    <w:abstractNumId w:val="48"/>
  </w:num>
  <w:num w:numId="27" w16cid:durableId="1344286835">
    <w:abstractNumId w:val="40"/>
  </w:num>
  <w:num w:numId="28" w16cid:durableId="1763186309">
    <w:abstractNumId w:val="36"/>
  </w:num>
  <w:num w:numId="29" w16cid:durableId="602878130">
    <w:abstractNumId w:val="60"/>
  </w:num>
  <w:num w:numId="30" w16cid:durableId="517699387">
    <w:abstractNumId w:val="57"/>
  </w:num>
  <w:num w:numId="31" w16cid:durableId="370763208">
    <w:abstractNumId w:val="58"/>
  </w:num>
  <w:num w:numId="32" w16cid:durableId="955141882">
    <w:abstractNumId w:val="51"/>
  </w:num>
  <w:num w:numId="33" w16cid:durableId="1575312441">
    <w:abstractNumId w:val="51"/>
  </w:num>
  <w:num w:numId="34" w16cid:durableId="737826880">
    <w:abstractNumId w:val="48"/>
  </w:num>
  <w:num w:numId="35" w16cid:durableId="383800385">
    <w:abstractNumId w:val="48"/>
  </w:num>
  <w:num w:numId="36" w16cid:durableId="1713067167">
    <w:abstractNumId w:val="48"/>
  </w:num>
  <w:num w:numId="37" w16cid:durableId="1514102950">
    <w:abstractNumId w:val="48"/>
  </w:num>
  <w:num w:numId="38" w16cid:durableId="712581046">
    <w:abstractNumId w:val="48"/>
  </w:num>
  <w:num w:numId="39" w16cid:durableId="134880326">
    <w:abstractNumId w:val="25"/>
  </w:num>
  <w:num w:numId="40" w16cid:durableId="846936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3514857">
    <w:abstractNumId w:val="24"/>
  </w:num>
  <w:num w:numId="42" w16cid:durableId="12437594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32749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43293971">
    <w:abstractNumId w:val="37"/>
  </w:num>
  <w:num w:numId="45" w16cid:durableId="1296108945">
    <w:abstractNumId w:val="31"/>
  </w:num>
  <w:num w:numId="46" w16cid:durableId="552010371">
    <w:abstractNumId w:val="32"/>
  </w:num>
  <w:num w:numId="47" w16cid:durableId="751897855">
    <w:abstractNumId w:val="49"/>
  </w:num>
  <w:num w:numId="48" w16cid:durableId="1287855467">
    <w:abstractNumId w:val="18"/>
  </w:num>
  <w:num w:numId="49" w16cid:durableId="1443576749">
    <w:abstractNumId w:val="16"/>
  </w:num>
  <w:num w:numId="50" w16cid:durableId="1924802369">
    <w:abstractNumId w:val="9"/>
  </w:num>
  <w:num w:numId="51" w16cid:durableId="711924106">
    <w:abstractNumId w:val="8"/>
  </w:num>
  <w:num w:numId="52" w16cid:durableId="1223172247">
    <w:abstractNumId w:val="8"/>
  </w:num>
  <w:num w:numId="53" w16cid:durableId="853883147">
    <w:abstractNumId w:val="8"/>
  </w:num>
  <w:num w:numId="54" w16cid:durableId="1832793892">
    <w:abstractNumId w:val="8"/>
  </w:num>
  <w:num w:numId="55" w16cid:durableId="287705774">
    <w:abstractNumId w:val="8"/>
  </w:num>
  <w:num w:numId="56" w16cid:durableId="1293946957">
    <w:abstractNumId w:val="8"/>
  </w:num>
  <w:num w:numId="57" w16cid:durableId="1096243261">
    <w:abstractNumId w:val="52"/>
  </w:num>
  <w:num w:numId="58" w16cid:durableId="1447505151">
    <w:abstractNumId w:val="12"/>
  </w:num>
  <w:num w:numId="59" w16cid:durableId="974220734">
    <w:abstractNumId w:val="12"/>
  </w:num>
  <w:num w:numId="60" w16cid:durableId="461269160">
    <w:abstractNumId w:val="12"/>
  </w:num>
  <w:num w:numId="61" w16cid:durableId="1014262573">
    <w:abstractNumId w:val="36"/>
  </w:num>
  <w:num w:numId="62" w16cid:durableId="1313679039">
    <w:abstractNumId w:val="36"/>
  </w:num>
  <w:num w:numId="63" w16cid:durableId="1014188394">
    <w:abstractNumId w:val="60"/>
  </w:num>
  <w:num w:numId="64" w16cid:durableId="314339200">
    <w:abstractNumId w:val="60"/>
  </w:num>
  <w:num w:numId="65" w16cid:durableId="1356730140">
    <w:abstractNumId w:val="60"/>
  </w:num>
  <w:num w:numId="66" w16cid:durableId="655063133">
    <w:abstractNumId w:val="60"/>
  </w:num>
  <w:num w:numId="67" w16cid:durableId="1096364591">
    <w:abstractNumId w:val="60"/>
  </w:num>
  <w:num w:numId="68" w16cid:durableId="224684877">
    <w:abstractNumId w:val="15"/>
  </w:num>
  <w:num w:numId="69" w16cid:durableId="1208420896">
    <w:abstractNumId w:val="15"/>
  </w:num>
  <w:num w:numId="70" w16cid:durableId="468937290">
    <w:abstractNumId w:val="60"/>
  </w:num>
  <w:num w:numId="71" w16cid:durableId="1852379577">
    <w:abstractNumId w:val="60"/>
  </w:num>
  <w:num w:numId="72" w16cid:durableId="1845170103">
    <w:abstractNumId w:val="60"/>
  </w:num>
  <w:num w:numId="73" w16cid:durableId="985426846">
    <w:abstractNumId w:val="60"/>
  </w:num>
  <w:num w:numId="74" w16cid:durableId="1719091509">
    <w:abstractNumId w:val="60"/>
  </w:num>
  <w:num w:numId="75" w16cid:durableId="1780948179">
    <w:abstractNumId w:val="60"/>
  </w:num>
  <w:num w:numId="76" w16cid:durableId="899634577">
    <w:abstractNumId w:val="60"/>
  </w:num>
  <w:num w:numId="77" w16cid:durableId="813137590">
    <w:abstractNumId w:val="60"/>
  </w:num>
  <w:num w:numId="78" w16cid:durableId="882867996">
    <w:abstractNumId w:val="15"/>
  </w:num>
  <w:num w:numId="79" w16cid:durableId="613287115">
    <w:abstractNumId w:val="15"/>
  </w:num>
  <w:num w:numId="80" w16cid:durableId="1354309130">
    <w:abstractNumId w:val="15"/>
  </w:num>
  <w:num w:numId="81" w16cid:durableId="759065874">
    <w:abstractNumId w:val="50"/>
  </w:num>
  <w:num w:numId="82" w16cid:durableId="555437413">
    <w:abstractNumId w:val="10"/>
  </w:num>
  <w:num w:numId="83" w16cid:durableId="247424835">
    <w:abstractNumId w:val="47"/>
  </w:num>
  <w:num w:numId="84" w16cid:durableId="1393506186">
    <w:abstractNumId w:val="42"/>
  </w:num>
  <w:num w:numId="85" w16cid:durableId="1574974164">
    <w:abstractNumId w:val="55"/>
  </w:num>
  <w:num w:numId="86" w16cid:durableId="944993544">
    <w:abstractNumId w:val="53"/>
  </w:num>
  <w:num w:numId="87" w16cid:durableId="326792212">
    <w:abstractNumId w:val="35"/>
  </w:num>
  <w:num w:numId="88" w16cid:durableId="2125346807">
    <w:abstractNumId w:val="28"/>
  </w:num>
  <w:num w:numId="89" w16cid:durableId="675572251">
    <w:abstractNumId w:val="56"/>
  </w:num>
  <w:num w:numId="90" w16cid:durableId="1339237912">
    <w:abstractNumId w:val="20"/>
  </w:num>
  <w:num w:numId="91" w16cid:durableId="1647585186">
    <w:abstractNumId w:val="26"/>
  </w:num>
  <w:num w:numId="92" w16cid:durableId="628164207">
    <w:abstractNumId w:val="33"/>
  </w:num>
  <w:num w:numId="93" w16cid:durableId="722675422">
    <w:abstractNumId w:val="43"/>
  </w:num>
  <w:num w:numId="94" w16cid:durableId="1512260837">
    <w:abstractNumId w:val="30"/>
  </w:num>
  <w:num w:numId="95" w16cid:durableId="1280723226">
    <w:abstractNumId w:val="41"/>
  </w:num>
  <w:num w:numId="96" w16cid:durableId="215287537">
    <w:abstractNumId w:val="39"/>
  </w:num>
  <w:num w:numId="97" w16cid:durableId="1905021305">
    <w:abstractNumId w:val="38"/>
  </w:num>
  <w:num w:numId="98" w16cid:durableId="1644848595">
    <w:abstractNumId w:val="62"/>
  </w:num>
  <w:num w:numId="99" w16cid:durableId="295648272">
    <w:abstractNumId w:val="61"/>
  </w:num>
  <w:num w:numId="100" w16cid:durableId="927687793">
    <w:abstractNumId w:val="59"/>
  </w:num>
  <w:num w:numId="101" w16cid:durableId="264457871">
    <w:abstractNumId w:val="11"/>
  </w:num>
  <w:num w:numId="102" w16cid:durableId="1729766164">
    <w:abstractNumId w:val="54"/>
  </w:num>
  <w:num w:numId="103" w16cid:durableId="1986277171">
    <w:abstractNumId w:val="46"/>
  </w:num>
  <w:num w:numId="104" w16cid:durableId="2006319381">
    <w:abstractNumId w:val="27"/>
  </w:num>
  <w:num w:numId="105" w16cid:durableId="749934899">
    <w:abstractNumId w:val="44"/>
  </w:num>
  <w:num w:numId="106" w16cid:durableId="1849324317">
    <w:abstractNumId w:val="22"/>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rson w15:author="Jaime Alvarez">
    <w15:presenceInfo w15:providerId="AD" w15:userId="S::jaime.alvarez@iala-aism.org::9cdd6dbb-d388-42c1-9836-93fbbc7060f7"/>
  </w15:person>
  <w15:person w15:author="James Collocott">
    <w15:presenceInfo w15:providerId="AD" w15:userId="S::jcollocott@samsa.org.za::21bc44d5-9373-4a99-b7cd-50c5163a87b1"/>
  </w15:person>
  <w15:person w15:author="Pieter Chris">
    <w15:presenceInfo w15:providerId="AD" w15:userId="S::pblom@samsa.org.za::4284366b-fe43-4a31-b63d-300902cf9147"/>
  </w15:person>
  <w15:person w15:author="Tomren, Guttorm">
    <w15:presenceInfo w15:providerId="AD" w15:userId="S-1-5-21-1409082233-1343024091-725345543-26418"/>
  </w15:person>
  <w15:person w15:author="Capt. Phillip Day">
    <w15:presenceInfo w15:providerId="AD" w15:userId="S::Phil.Day@nlb.org.uk::2003a51a-29f7-4f48-9561-5d9368db24ce"/>
  </w15:person>
  <w15:person w15:author="Axel Hahn">
    <w15:presenceInfo w15:providerId="None" w15:userId="Axel Hahn"/>
  </w15:person>
  <w15:person w15:author="James Collocott [2]">
    <w15:presenceInfo w15:providerId="None" w15:userId="James Colloco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363B"/>
    <w:rsid w:val="00013D33"/>
    <w:rsid w:val="0001616D"/>
    <w:rsid w:val="00016839"/>
    <w:rsid w:val="000174F9"/>
    <w:rsid w:val="000210FE"/>
    <w:rsid w:val="000217EF"/>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870E9"/>
    <w:rsid w:val="000904ED"/>
    <w:rsid w:val="00091545"/>
    <w:rsid w:val="0009165E"/>
    <w:rsid w:val="000A27A8"/>
    <w:rsid w:val="000A49B9"/>
    <w:rsid w:val="000A59C0"/>
    <w:rsid w:val="000A7327"/>
    <w:rsid w:val="000A78A9"/>
    <w:rsid w:val="000A7D9A"/>
    <w:rsid w:val="000B1A90"/>
    <w:rsid w:val="000B2356"/>
    <w:rsid w:val="000B2512"/>
    <w:rsid w:val="000B577B"/>
    <w:rsid w:val="000C2133"/>
    <w:rsid w:val="000C2857"/>
    <w:rsid w:val="000C711B"/>
    <w:rsid w:val="000D1024"/>
    <w:rsid w:val="000D14CE"/>
    <w:rsid w:val="000D1D15"/>
    <w:rsid w:val="000D2431"/>
    <w:rsid w:val="000D76B7"/>
    <w:rsid w:val="000E0E06"/>
    <w:rsid w:val="000E0EC6"/>
    <w:rsid w:val="000E34D3"/>
    <w:rsid w:val="000E3954"/>
    <w:rsid w:val="000E3E52"/>
    <w:rsid w:val="000F0F9F"/>
    <w:rsid w:val="000F22C4"/>
    <w:rsid w:val="000F2ED4"/>
    <w:rsid w:val="000F3F43"/>
    <w:rsid w:val="000F58ED"/>
    <w:rsid w:val="0010529E"/>
    <w:rsid w:val="00113D5B"/>
    <w:rsid w:val="00113F8F"/>
    <w:rsid w:val="00121616"/>
    <w:rsid w:val="00121F1B"/>
    <w:rsid w:val="00121FB4"/>
    <w:rsid w:val="001236B5"/>
    <w:rsid w:val="001252C8"/>
    <w:rsid w:val="00127955"/>
    <w:rsid w:val="001349DB"/>
    <w:rsid w:val="00134B86"/>
    <w:rsid w:val="00135AEB"/>
    <w:rsid w:val="00136E58"/>
    <w:rsid w:val="0014060A"/>
    <w:rsid w:val="00141ABA"/>
    <w:rsid w:val="00145207"/>
    <w:rsid w:val="0014597C"/>
    <w:rsid w:val="00147755"/>
    <w:rsid w:val="00151BFE"/>
    <w:rsid w:val="001535C6"/>
    <w:rsid w:val="001547F9"/>
    <w:rsid w:val="00154B4A"/>
    <w:rsid w:val="001568EB"/>
    <w:rsid w:val="001607D8"/>
    <w:rsid w:val="00161325"/>
    <w:rsid w:val="00161401"/>
    <w:rsid w:val="00162612"/>
    <w:rsid w:val="001635F3"/>
    <w:rsid w:val="001724C9"/>
    <w:rsid w:val="001725D4"/>
    <w:rsid w:val="00173602"/>
    <w:rsid w:val="001746C1"/>
    <w:rsid w:val="00176BB8"/>
    <w:rsid w:val="001814AE"/>
    <w:rsid w:val="00182B9C"/>
    <w:rsid w:val="0018342F"/>
    <w:rsid w:val="00184427"/>
    <w:rsid w:val="00186FED"/>
    <w:rsid w:val="001875B1"/>
    <w:rsid w:val="00191120"/>
    <w:rsid w:val="0019173E"/>
    <w:rsid w:val="00196C3C"/>
    <w:rsid w:val="001A2DCA"/>
    <w:rsid w:val="001A3A31"/>
    <w:rsid w:val="001A73B9"/>
    <w:rsid w:val="001B1EF6"/>
    <w:rsid w:val="001B2A35"/>
    <w:rsid w:val="001B339A"/>
    <w:rsid w:val="001B60A6"/>
    <w:rsid w:val="001C2971"/>
    <w:rsid w:val="001C39B7"/>
    <w:rsid w:val="001C650B"/>
    <w:rsid w:val="001C72B5"/>
    <w:rsid w:val="001C77FB"/>
    <w:rsid w:val="001D11AC"/>
    <w:rsid w:val="001D1845"/>
    <w:rsid w:val="001D2E7A"/>
    <w:rsid w:val="001D3992"/>
    <w:rsid w:val="001D4A3E"/>
    <w:rsid w:val="001E22F5"/>
    <w:rsid w:val="001E32E5"/>
    <w:rsid w:val="001E3AEE"/>
    <w:rsid w:val="001E416D"/>
    <w:rsid w:val="001E5B01"/>
    <w:rsid w:val="001E7DE6"/>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17880"/>
    <w:rsid w:val="002204DA"/>
    <w:rsid w:val="0022371A"/>
    <w:rsid w:val="00224DAB"/>
    <w:rsid w:val="0022582A"/>
    <w:rsid w:val="00237785"/>
    <w:rsid w:val="00237A2B"/>
    <w:rsid w:val="002406D3"/>
    <w:rsid w:val="002411B7"/>
    <w:rsid w:val="00246546"/>
    <w:rsid w:val="00246F48"/>
    <w:rsid w:val="002505E9"/>
    <w:rsid w:val="00251FB9"/>
    <w:rsid w:val="002520AD"/>
    <w:rsid w:val="002524E5"/>
    <w:rsid w:val="00255FD9"/>
    <w:rsid w:val="002563E9"/>
    <w:rsid w:val="0025660A"/>
    <w:rsid w:val="00257DF8"/>
    <w:rsid w:val="00257E4A"/>
    <w:rsid w:val="0026038D"/>
    <w:rsid w:val="002617BA"/>
    <w:rsid w:val="00262E69"/>
    <w:rsid w:val="00263D78"/>
    <w:rsid w:val="0027175D"/>
    <w:rsid w:val="002735DD"/>
    <w:rsid w:val="00274B97"/>
    <w:rsid w:val="00276635"/>
    <w:rsid w:val="002776FA"/>
    <w:rsid w:val="00286250"/>
    <w:rsid w:val="00290909"/>
    <w:rsid w:val="00296AE1"/>
    <w:rsid w:val="0029793F"/>
    <w:rsid w:val="002A1C42"/>
    <w:rsid w:val="002A58E7"/>
    <w:rsid w:val="002A5EF1"/>
    <w:rsid w:val="002A617C"/>
    <w:rsid w:val="002A71CF"/>
    <w:rsid w:val="002A7E5A"/>
    <w:rsid w:val="002B3E9D"/>
    <w:rsid w:val="002B574E"/>
    <w:rsid w:val="002C1E38"/>
    <w:rsid w:val="002C605E"/>
    <w:rsid w:val="002C66B8"/>
    <w:rsid w:val="002C77F4"/>
    <w:rsid w:val="002D0869"/>
    <w:rsid w:val="002D1408"/>
    <w:rsid w:val="002D2FED"/>
    <w:rsid w:val="002D6A22"/>
    <w:rsid w:val="002D78FE"/>
    <w:rsid w:val="002E2C7D"/>
    <w:rsid w:val="002E4467"/>
    <w:rsid w:val="002E4993"/>
    <w:rsid w:val="002E54B5"/>
    <w:rsid w:val="002E560E"/>
    <w:rsid w:val="002E5BAC"/>
    <w:rsid w:val="002E6010"/>
    <w:rsid w:val="002E6470"/>
    <w:rsid w:val="002E6BD8"/>
    <w:rsid w:val="002E7635"/>
    <w:rsid w:val="002E7B14"/>
    <w:rsid w:val="002F2576"/>
    <w:rsid w:val="002F265A"/>
    <w:rsid w:val="002F3B40"/>
    <w:rsid w:val="002F400B"/>
    <w:rsid w:val="003032C4"/>
    <w:rsid w:val="003037D1"/>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141"/>
    <w:rsid w:val="003352DF"/>
    <w:rsid w:val="00335E40"/>
    <w:rsid w:val="00344408"/>
    <w:rsid w:val="00345E37"/>
    <w:rsid w:val="00346A15"/>
    <w:rsid w:val="00346AEC"/>
    <w:rsid w:val="00347F3E"/>
    <w:rsid w:val="00350A92"/>
    <w:rsid w:val="00350EB0"/>
    <w:rsid w:val="00356472"/>
    <w:rsid w:val="00361804"/>
    <w:rsid w:val="003621C3"/>
    <w:rsid w:val="00362816"/>
    <w:rsid w:val="0036382D"/>
    <w:rsid w:val="003753D5"/>
    <w:rsid w:val="00380350"/>
    <w:rsid w:val="00380B4E"/>
    <w:rsid w:val="00380F88"/>
    <w:rsid w:val="003816E4"/>
    <w:rsid w:val="00381F7A"/>
    <w:rsid w:val="00382C28"/>
    <w:rsid w:val="0038387A"/>
    <w:rsid w:val="0038597C"/>
    <w:rsid w:val="0039131E"/>
    <w:rsid w:val="003A04A6"/>
    <w:rsid w:val="003A3570"/>
    <w:rsid w:val="003A6A32"/>
    <w:rsid w:val="003A7759"/>
    <w:rsid w:val="003A7F6E"/>
    <w:rsid w:val="003B0017"/>
    <w:rsid w:val="003B03EA"/>
    <w:rsid w:val="003B76F0"/>
    <w:rsid w:val="003C138B"/>
    <w:rsid w:val="003C28CE"/>
    <w:rsid w:val="003C7C34"/>
    <w:rsid w:val="003D0F37"/>
    <w:rsid w:val="003D2A7A"/>
    <w:rsid w:val="003D3B40"/>
    <w:rsid w:val="003D5150"/>
    <w:rsid w:val="003D6614"/>
    <w:rsid w:val="003D69B4"/>
    <w:rsid w:val="003D6C77"/>
    <w:rsid w:val="003E1065"/>
    <w:rsid w:val="003E2470"/>
    <w:rsid w:val="003F02DC"/>
    <w:rsid w:val="003F1C3A"/>
    <w:rsid w:val="003F4DE4"/>
    <w:rsid w:val="003F613D"/>
    <w:rsid w:val="003F70D2"/>
    <w:rsid w:val="00411A1D"/>
    <w:rsid w:val="00414698"/>
    <w:rsid w:val="00415649"/>
    <w:rsid w:val="00421D6C"/>
    <w:rsid w:val="0042565E"/>
    <w:rsid w:val="00432C05"/>
    <w:rsid w:val="00440379"/>
    <w:rsid w:val="00441393"/>
    <w:rsid w:val="004441F8"/>
    <w:rsid w:val="00447CF0"/>
    <w:rsid w:val="00456DE1"/>
    <w:rsid w:val="00456F10"/>
    <w:rsid w:val="00457524"/>
    <w:rsid w:val="00460D62"/>
    <w:rsid w:val="00461DDC"/>
    <w:rsid w:val="00462095"/>
    <w:rsid w:val="00463B48"/>
    <w:rsid w:val="0046464D"/>
    <w:rsid w:val="00466E71"/>
    <w:rsid w:val="00470DE0"/>
    <w:rsid w:val="00474746"/>
    <w:rsid w:val="00476942"/>
    <w:rsid w:val="00477D62"/>
    <w:rsid w:val="0048126C"/>
    <w:rsid w:val="00481C27"/>
    <w:rsid w:val="00486A52"/>
    <w:rsid w:val="004871A2"/>
    <w:rsid w:val="004908B8"/>
    <w:rsid w:val="00492A8D"/>
    <w:rsid w:val="00493B3C"/>
    <w:rsid w:val="004944C8"/>
    <w:rsid w:val="004945CE"/>
    <w:rsid w:val="004946AC"/>
    <w:rsid w:val="00495DDA"/>
    <w:rsid w:val="004A0EBF"/>
    <w:rsid w:val="004A3751"/>
    <w:rsid w:val="004A4EC4"/>
    <w:rsid w:val="004B0172"/>
    <w:rsid w:val="004B65D9"/>
    <w:rsid w:val="004B744B"/>
    <w:rsid w:val="004B7810"/>
    <w:rsid w:val="004C0C7E"/>
    <w:rsid w:val="004C0E4B"/>
    <w:rsid w:val="004C2714"/>
    <w:rsid w:val="004C2C81"/>
    <w:rsid w:val="004D1E5C"/>
    <w:rsid w:val="004D4109"/>
    <w:rsid w:val="004D6C87"/>
    <w:rsid w:val="004E0BBB"/>
    <w:rsid w:val="004E1D57"/>
    <w:rsid w:val="004E2F16"/>
    <w:rsid w:val="004F26FF"/>
    <w:rsid w:val="004F2AA4"/>
    <w:rsid w:val="004F3BC5"/>
    <w:rsid w:val="004F4AAE"/>
    <w:rsid w:val="004F5930"/>
    <w:rsid w:val="004F6196"/>
    <w:rsid w:val="00503044"/>
    <w:rsid w:val="005051B1"/>
    <w:rsid w:val="00517791"/>
    <w:rsid w:val="0052042B"/>
    <w:rsid w:val="005222AF"/>
    <w:rsid w:val="00523666"/>
    <w:rsid w:val="00525922"/>
    <w:rsid w:val="00526234"/>
    <w:rsid w:val="00526E18"/>
    <w:rsid w:val="00533097"/>
    <w:rsid w:val="00534F34"/>
    <w:rsid w:val="0053692E"/>
    <w:rsid w:val="00536C1B"/>
    <w:rsid w:val="005378A6"/>
    <w:rsid w:val="00540D36"/>
    <w:rsid w:val="00541ED1"/>
    <w:rsid w:val="00545920"/>
    <w:rsid w:val="00547837"/>
    <w:rsid w:val="00551C89"/>
    <w:rsid w:val="00553815"/>
    <w:rsid w:val="00553FE0"/>
    <w:rsid w:val="00557434"/>
    <w:rsid w:val="00561CA7"/>
    <w:rsid w:val="00563D55"/>
    <w:rsid w:val="00566C26"/>
    <w:rsid w:val="005727E2"/>
    <w:rsid w:val="00574ADC"/>
    <w:rsid w:val="00576566"/>
    <w:rsid w:val="005805D2"/>
    <w:rsid w:val="00581239"/>
    <w:rsid w:val="00585CE5"/>
    <w:rsid w:val="00586C48"/>
    <w:rsid w:val="00586C66"/>
    <w:rsid w:val="00593EFC"/>
    <w:rsid w:val="00595415"/>
    <w:rsid w:val="00597652"/>
    <w:rsid w:val="005A0703"/>
    <w:rsid w:val="005A080B"/>
    <w:rsid w:val="005A6F84"/>
    <w:rsid w:val="005A7CEB"/>
    <w:rsid w:val="005B12A5"/>
    <w:rsid w:val="005C161A"/>
    <w:rsid w:val="005C1BCB"/>
    <w:rsid w:val="005C2312"/>
    <w:rsid w:val="005C4735"/>
    <w:rsid w:val="005C5C63"/>
    <w:rsid w:val="005D03E9"/>
    <w:rsid w:val="005D304B"/>
    <w:rsid w:val="005D329D"/>
    <w:rsid w:val="005D3920"/>
    <w:rsid w:val="005D6E5D"/>
    <w:rsid w:val="005E01E7"/>
    <w:rsid w:val="005E091A"/>
    <w:rsid w:val="005E3989"/>
    <w:rsid w:val="005E4659"/>
    <w:rsid w:val="005E5AB7"/>
    <w:rsid w:val="005E657A"/>
    <w:rsid w:val="005E7063"/>
    <w:rsid w:val="005F1314"/>
    <w:rsid w:val="005F1386"/>
    <w:rsid w:val="005F17C2"/>
    <w:rsid w:val="005F3EBE"/>
    <w:rsid w:val="005F4BA4"/>
    <w:rsid w:val="005F5901"/>
    <w:rsid w:val="005F7025"/>
    <w:rsid w:val="005F7183"/>
    <w:rsid w:val="00600C2B"/>
    <w:rsid w:val="006061E7"/>
    <w:rsid w:val="00606892"/>
    <w:rsid w:val="00606A1F"/>
    <w:rsid w:val="00611BF0"/>
    <w:rsid w:val="006127AC"/>
    <w:rsid w:val="00617ADC"/>
    <w:rsid w:val="00622C26"/>
    <w:rsid w:val="006257C1"/>
    <w:rsid w:val="0062642C"/>
    <w:rsid w:val="006310F5"/>
    <w:rsid w:val="00634A78"/>
    <w:rsid w:val="00641794"/>
    <w:rsid w:val="00642025"/>
    <w:rsid w:val="00642ECC"/>
    <w:rsid w:val="00645274"/>
    <w:rsid w:val="00646AFD"/>
    <w:rsid w:val="00646E87"/>
    <w:rsid w:val="0065107F"/>
    <w:rsid w:val="00654167"/>
    <w:rsid w:val="0065531C"/>
    <w:rsid w:val="00660EE6"/>
    <w:rsid w:val="00661946"/>
    <w:rsid w:val="00664D43"/>
    <w:rsid w:val="00666061"/>
    <w:rsid w:val="00666380"/>
    <w:rsid w:val="00667424"/>
    <w:rsid w:val="00667792"/>
    <w:rsid w:val="00671677"/>
    <w:rsid w:val="006744D8"/>
    <w:rsid w:val="006750F2"/>
    <w:rsid w:val="006752D6"/>
    <w:rsid w:val="00675928"/>
    <w:rsid w:val="00675E02"/>
    <w:rsid w:val="0068553C"/>
    <w:rsid w:val="00685F34"/>
    <w:rsid w:val="006911B1"/>
    <w:rsid w:val="00693B1F"/>
    <w:rsid w:val="00695656"/>
    <w:rsid w:val="006975A8"/>
    <w:rsid w:val="006A1012"/>
    <w:rsid w:val="006A354B"/>
    <w:rsid w:val="006A7DF5"/>
    <w:rsid w:val="006B54CC"/>
    <w:rsid w:val="006C1376"/>
    <w:rsid w:val="006C3EA1"/>
    <w:rsid w:val="006C46C9"/>
    <w:rsid w:val="006C48F9"/>
    <w:rsid w:val="006C675B"/>
    <w:rsid w:val="006D1684"/>
    <w:rsid w:val="006E0E7D"/>
    <w:rsid w:val="006E10BF"/>
    <w:rsid w:val="006F1C14"/>
    <w:rsid w:val="006F4B80"/>
    <w:rsid w:val="00703A6A"/>
    <w:rsid w:val="00707762"/>
    <w:rsid w:val="00715728"/>
    <w:rsid w:val="00722236"/>
    <w:rsid w:val="00723824"/>
    <w:rsid w:val="00725CCA"/>
    <w:rsid w:val="0072737A"/>
    <w:rsid w:val="007311E7"/>
    <w:rsid w:val="00731DEE"/>
    <w:rsid w:val="00734BC6"/>
    <w:rsid w:val="007365D7"/>
    <w:rsid w:val="0074084C"/>
    <w:rsid w:val="007426C4"/>
    <w:rsid w:val="00753B9C"/>
    <w:rsid w:val="007541D3"/>
    <w:rsid w:val="00755915"/>
    <w:rsid w:val="007577D7"/>
    <w:rsid w:val="00760004"/>
    <w:rsid w:val="00770F9C"/>
    <w:rsid w:val="007715E8"/>
    <w:rsid w:val="00773622"/>
    <w:rsid w:val="00773851"/>
    <w:rsid w:val="00773A35"/>
    <w:rsid w:val="00774418"/>
    <w:rsid w:val="00774DBE"/>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7C2"/>
    <w:rsid w:val="007B4994"/>
    <w:rsid w:val="007B6700"/>
    <w:rsid w:val="007B6A93"/>
    <w:rsid w:val="007B7377"/>
    <w:rsid w:val="007B7BEC"/>
    <w:rsid w:val="007C0F10"/>
    <w:rsid w:val="007C25BB"/>
    <w:rsid w:val="007C2DC3"/>
    <w:rsid w:val="007C3CE1"/>
    <w:rsid w:val="007D1805"/>
    <w:rsid w:val="007D2107"/>
    <w:rsid w:val="007D3A42"/>
    <w:rsid w:val="007D47E7"/>
    <w:rsid w:val="007D5895"/>
    <w:rsid w:val="007D77AB"/>
    <w:rsid w:val="007E1054"/>
    <w:rsid w:val="007E28D0"/>
    <w:rsid w:val="007E30DF"/>
    <w:rsid w:val="007F2C43"/>
    <w:rsid w:val="007F2F10"/>
    <w:rsid w:val="007F329C"/>
    <w:rsid w:val="007F6529"/>
    <w:rsid w:val="007F7544"/>
    <w:rsid w:val="00800995"/>
    <w:rsid w:val="00804736"/>
    <w:rsid w:val="0080602A"/>
    <w:rsid w:val="008069C5"/>
    <w:rsid w:val="0081117E"/>
    <w:rsid w:val="00816606"/>
    <w:rsid w:val="00816F79"/>
    <w:rsid w:val="008172F8"/>
    <w:rsid w:val="00820C2C"/>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6831"/>
    <w:rsid w:val="00846D0C"/>
    <w:rsid w:val="00847A10"/>
    <w:rsid w:val="00847B32"/>
    <w:rsid w:val="00854BCE"/>
    <w:rsid w:val="00857346"/>
    <w:rsid w:val="008603E0"/>
    <w:rsid w:val="00865532"/>
    <w:rsid w:val="00867686"/>
    <w:rsid w:val="008737D3"/>
    <w:rsid w:val="00874179"/>
    <w:rsid w:val="008747E0"/>
    <w:rsid w:val="00876841"/>
    <w:rsid w:val="008826E4"/>
    <w:rsid w:val="00882B3C"/>
    <w:rsid w:val="00883181"/>
    <w:rsid w:val="00885176"/>
    <w:rsid w:val="00886C21"/>
    <w:rsid w:val="0088783D"/>
    <w:rsid w:val="008972C3"/>
    <w:rsid w:val="008A28D9"/>
    <w:rsid w:val="008A2C63"/>
    <w:rsid w:val="008A30BA"/>
    <w:rsid w:val="008A52DC"/>
    <w:rsid w:val="008A5435"/>
    <w:rsid w:val="008B62E0"/>
    <w:rsid w:val="008C2A0C"/>
    <w:rsid w:val="008C33B5"/>
    <w:rsid w:val="008C3A72"/>
    <w:rsid w:val="008C46F4"/>
    <w:rsid w:val="008C4A94"/>
    <w:rsid w:val="008C6920"/>
    <w:rsid w:val="008C6969"/>
    <w:rsid w:val="008D11D6"/>
    <w:rsid w:val="008D13F4"/>
    <w:rsid w:val="008D1A5C"/>
    <w:rsid w:val="008D45D2"/>
    <w:rsid w:val="008D5CCD"/>
    <w:rsid w:val="008E05E5"/>
    <w:rsid w:val="008E103F"/>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2EB2"/>
    <w:rsid w:val="00933EE0"/>
    <w:rsid w:val="0093492E"/>
    <w:rsid w:val="009414E6"/>
    <w:rsid w:val="00947A3F"/>
    <w:rsid w:val="00947DB2"/>
    <w:rsid w:val="00950B15"/>
    <w:rsid w:val="0095450F"/>
    <w:rsid w:val="00956901"/>
    <w:rsid w:val="009572FF"/>
    <w:rsid w:val="0096203C"/>
    <w:rsid w:val="00962EC1"/>
    <w:rsid w:val="009630F5"/>
    <w:rsid w:val="009656B9"/>
    <w:rsid w:val="0096631C"/>
    <w:rsid w:val="00967DD9"/>
    <w:rsid w:val="00971591"/>
    <w:rsid w:val="009727CB"/>
    <w:rsid w:val="00974564"/>
    <w:rsid w:val="00974B53"/>
    <w:rsid w:val="00974E99"/>
    <w:rsid w:val="0097559C"/>
    <w:rsid w:val="009764FA"/>
    <w:rsid w:val="00980192"/>
    <w:rsid w:val="00980799"/>
    <w:rsid w:val="009812B5"/>
    <w:rsid w:val="00982A22"/>
    <w:rsid w:val="009830CC"/>
    <w:rsid w:val="00983287"/>
    <w:rsid w:val="00994D97"/>
    <w:rsid w:val="0099752C"/>
    <w:rsid w:val="009A07B7"/>
    <w:rsid w:val="009A706B"/>
    <w:rsid w:val="009B0C65"/>
    <w:rsid w:val="009B1545"/>
    <w:rsid w:val="009B372E"/>
    <w:rsid w:val="009B5023"/>
    <w:rsid w:val="009B612F"/>
    <w:rsid w:val="009B6582"/>
    <w:rsid w:val="009B785E"/>
    <w:rsid w:val="009C26F8"/>
    <w:rsid w:val="009C387B"/>
    <w:rsid w:val="009C609E"/>
    <w:rsid w:val="009C68AF"/>
    <w:rsid w:val="009C6984"/>
    <w:rsid w:val="009D069E"/>
    <w:rsid w:val="009D25B8"/>
    <w:rsid w:val="009D26AB"/>
    <w:rsid w:val="009D3B30"/>
    <w:rsid w:val="009D6B98"/>
    <w:rsid w:val="009E075B"/>
    <w:rsid w:val="009E16EC"/>
    <w:rsid w:val="009E1F25"/>
    <w:rsid w:val="009E2350"/>
    <w:rsid w:val="009E2DED"/>
    <w:rsid w:val="009E433C"/>
    <w:rsid w:val="009E4A4D"/>
    <w:rsid w:val="009E6578"/>
    <w:rsid w:val="009F081F"/>
    <w:rsid w:val="009F4A19"/>
    <w:rsid w:val="00A06A0E"/>
    <w:rsid w:val="00A06A3D"/>
    <w:rsid w:val="00A07CE4"/>
    <w:rsid w:val="00A10EBA"/>
    <w:rsid w:val="00A11128"/>
    <w:rsid w:val="00A13E56"/>
    <w:rsid w:val="00A14695"/>
    <w:rsid w:val="00A15050"/>
    <w:rsid w:val="00A179F2"/>
    <w:rsid w:val="00A227BF"/>
    <w:rsid w:val="00A23CAC"/>
    <w:rsid w:val="00A24838"/>
    <w:rsid w:val="00A2520F"/>
    <w:rsid w:val="00A2743E"/>
    <w:rsid w:val="00A3074A"/>
    <w:rsid w:val="00A30C33"/>
    <w:rsid w:val="00A36F9C"/>
    <w:rsid w:val="00A37755"/>
    <w:rsid w:val="00A379EC"/>
    <w:rsid w:val="00A4308C"/>
    <w:rsid w:val="00A43432"/>
    <w:rsid w:val="00A43BDF"/>
    <w:rsid w:val="00A43D13"/>
    <w:rsid w:val="00A44836"/>
    <w:rsid w:val="00A5100F"/>
    <w:rsid w:val="00A524B5"/>
    <w:rsid w:val="00A53E1D"/>
    <w:rsid w:val="00A549B3"/>
    <w:rsid w:val="00A56184"/>
    <w:rsid w:val="00A56BB7"/>
    <w:rsid w:val="00A64D15"/>
    <w:rsid w:val="00A66081"/>
    <w:rsid w:val="00A67954"/>
    <w:rsid w:val="00A72893"/>
    <w:rsid w:val="00A72ED7"/>
    <w:rsid w:val="00A800A9"/>
    <w:rsid w:val="00A80352"/>
    <w:rsid w:val="00A8083F"/>
    <w:rsid w:val="00A83FF2"/>
    <w:rsid w:val="00A86343"/>
    <w:rsid w:val="00A87080"/>
    <w:rsid w:val="00A90AAC"/>
    <w:rsid w:val="00A90D86"/>
    <w:rsid w:val="00A91DBA"/>
    <w:rsid w:val="00A97900"/>
    <w:rsid w:val="00AA1B91"/>
    <w:rsid w:val="00AA1D7A"/>
    <w:rsid w:val="00AA3E01"/>
    <w:rsid w:val="00AA60A9"/>
    <w:rsid w:val="00AA68AE"/>
    <w:rsid w:val="00AB0BFA"/>
    <w:rsid w:val="00AB2C66"/>
    <w:rsid w:val="00AB6BAD"/>
    <w:rsid w:val="00AB76B7"/>
    <w:rsid w:val="00AC33A2"/>
    <w:rsid w:val="00AC583D"/>
    <w:rsid w:val="00AD12E6"/>
    <w:rsid w:val="00AD38F7"/>
    <w:rsid w:val="00AD4938"/>
    <w:rsid w:val="00AE03C8"/>
    <w:rsid w:val="00AE65F1"/>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278D9"/>
    <w:rsid w:val="00B31A41"/>
    <w:rsid w:val="00B364F3"/>
    <w:rsid w:val="00B375D6"/>
    <w:rsid w:val="00B40199"/>
    <w:rsid w:val="00B4113B"/>
    <w:rsid w:val="00B453D3"/>
    <w:rsid w:val="00B45400"/>
    <w:rsid w:val="00B46FD9"/>
    <w:rsid w:val="00B502FF"/>
    <w:rsid w:val="00B50B90"/>
    <w:rsid w:val="00B50E28"/>
    <w:rsid w:val="00B55ACF"/>
    <w:rsid w:val="00B56A75"/>
    <w:rsid w:val="00B6066D"/>
    <w:rsid w:val="00B621CA"/>
    <w:rsid w:val="00B6246D"/>
    <w:rsid w:val="00B643DF"/>
    <w:rsid w:val="00B65300"/>
    <w:rsid w:val="00B658B7"/>
    <w:rsid w:val="00B67422"/>
    <w:rsid w:val="00B70796"/>
    <w:rsid w:val="00B70BD4"/>
    <w:rsid w:val="00B712CA"/>
    <w:rsid w:val="00B73463"/>
    <w:rsid w:val="00B75110"/>
    <w:rsid w:val="00B767FC"/>
    <w:rsid w:val="00B85EFE"/>
    <w:rsid w:val="00B90123"/>
    <w:rsid w:val="00B9016D"/>
    <w:rsid w:val="00B910D7"/>
    <w:rsid w:val="00B91187"/>
    <w:rsid w:val="00B91BF8"/>
    <w:rsid w:val="00B92476"/>
    <w:rsid w:val="00B937D0"/>
    <w:rsid w:val="00B9652D"/>
    <w:rsid w:val="00B97664"/>
    <w:rsid w:val="00BA0F98"/>
    <w:rsid w:val="00BA1517"/>
    <w:rsid w:val="00BA1B03"/>
    <w:rsid w:val="00BA1C02"/>
    <w:rsid w:val="00BA3F63"/>
    <w:rsid w:val="00BA4E39"/>
    <w:rsid w:val="00BA67FD"/>
    <w:rsid w:val="00BA7C48"/>
    <w:rsid w:val="00BB188E"/>
    <w:rsid w:val="00BB66EE"/>
    <w:rsid w:val="00BC251F"/>
    <w:rsid w:val="00BC27F6"/>
    <w:rsid w:val="00BC39F4"/>
    <w:rsid w:val="00BC5062"/>
    <w:rsid w:val="00BC7FE0"/>
    <w:rsid w:val="00BD150C"/>
    <w:rsid w:val="00BD1587"/>
    <w:rsid w:val="00BD6A20"/>
    <w:rsid w:val="00BD7EE1"/>
    <w:rsid w:val="00BE3247"/>
    <w:rsid w:val="00BE5568"/>
    <w:rsid w:val="00BE5764"/>
    <w:rsid w:val="00BF1358"/>
    <w:rsid w:val="00C0106D"/>
    <w:rsid w:val="00C01385"/>
    <w:rsid w:val="00C130C5"/>
    <w:rsid w:val="00C133BE"/>
    <w:rsid w:val="00C1400A"/>
    <w:rsid w:val="00C1455E"/>
    <w:rsid w:val="00C222B4"/>
    <w:rsid w:val="00C262E4"/>
    <w:rsid w:val="00C33E20"/>
    <w:rsid w:val="00C34433"/>
    <w:rsid w:val="00C34472"/>
    <w:rsid w:val="00C35CF6"/>
    <w:rsid w:val="00C3725B"/>
    <w:rsid w:val="00C401B7"/>
    <w:rsid w:val="00C4650C"/>
    <w:rsid w:val="00C473B5"/>
    <w:rsid w:val="00C47A25"/>
    <w:rsid w:val="00C512B1"/>
    <w:rsid w:val="00C522BE"/>
    <w:rsid w:val="00C52413"/>
    <w:rsid w:val="00C533EC"/>
    <w:rsid w:val="00C5470E"/>
    <w:rsid w:val="00C554BC"/>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4EC9"/>
    <w:rsid w:val="00CA5BD8"/>
    <w:rsid w:val="00CB03D4"/>
    <w:rsid w:val="00CB0617"/>
    <w:rsid w:val="00CB137B"/>
    <w:rsid w:val="00CB15C3"/>
    <w:rsid w:val="00CB1D11"/>
    <w:rsid w:val="00CB59F3"/>
    <w:rsid w:val="00CB7D0F"/>
    <w:rsid w:val="00CC35EF"/>
    <w:rsid w:val="00CC5048"/>
    <w:rsid w:val="00CC61A5"/>
    <w:rsid w:val="00CC6246"/>
    <w:rsid w:val="00CD0232"/>
    <w:rsid w:val="00CD1F60"/>
    <w:rsid w:val="00CD6859"/>
    <w:rsid w:val="00CE5E46"/>
    <w:rsid w:val="00CF10E3"/>
    <w:rsid w:val="00CF49CC"/>
    <w:rsid w:val="00CF6EC7"/>
    <w:rsid w:val="00D03A27"/>
    <w:rsid w:val="00D04F0B"/>
    <w:rsid w:val="00D05F04"/>
    <w:rsid w:val="00D07440"/>
    <w:rsid w:val="00D120AF"/>
    <w:rsid w:val="00D1463A"/>
    <w:rsid w:val="00D15F11"/>
    <w:rsid w:val="00D16362"/>
    <w:rsid w:val="00D22F63"/>
    <w:rsid w:val="00D246B0"/>
    <w:rsid w:val="00D252C9"/>
    <w:rsid w:val="00D270FA"/>
    <w:rsid w:val="00D32DDF"/>
    <w:rsid w:val="00D36206"/>
    <w:rsid w:val="00D365BE"/>
    <w:rsid w:val="00D36E93"/>
    <w:rsid w:val="00D3700C"/>
    <w:rsid w:val="00D400DA"/>
    <w:rsid w:val="00D41940"/>
    <w:rsid w:val="00D512ED"/>
    <w:rsid w:val="00D55A15"/>
    <w:rsid w:val="00D603BF"/>
    <w:rsid w:val="00D638E0"/>
    <w:rsid w:val="00D653B1"/>
    <w:rsid w:val="00D656A2"/>
    <w:rsid w:val="00D740A5"/>
    <w:rsid w:val="00D74AE1"/>
    <w:rsid w:val="00D75D42"/>
    <w:rsid w:val="00D80A15"/>
    <w:rsid w:val="00D80B20"/>
    <w:rsid w:val="00D845A3"/>
    <w:rsid w:val="00D865A8"/>
    <w:rsid w:val="00D9012A"/>
    <w:rsid w:val="00D92C2D"/>
    <w:rsid w:val="00D9361E"/>
    <w:rsid w:val="00D94F38"/>
    <w:rsid w:val="00D96F91"/>
    <w:rsid w:val="00DA005A"/>
    <w:rsid w:val="00DA1027"/>
    <w:rsid w:val="00DA17CD"/>
    <w:rsid w:val="00DB25B3"/>
    <w:rsid w:val="00DB51ED"/>
    <w:rsid w:val="00DC0969"/>
    <w:rsid w:val="00DC1C10"/>
    <w:rsid w:val="00DC40EB"/>
    <w:rsid w:val="00DC6F92"/>
    <w:rsid w:val="00DC76E2"/>
    <w:rsid w:val="00DD0213"/>
    <w:rsid w:val="00DD60F2"/>
    <w:rsid w:val="00DD69FB"/>
    <w:rsid w:val="00DE0893"/>
    <w:rsid w:val="00DE2814"/>
    <w:rsid w:val="00DE6796"/>
    <w:rsid w:val="00DF41B2"/>
    <w:rsid w:val="00DF47E2"/>
    <w:rsid w:val="00DF4C45"/>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14F5"/>
    <w:rsid w:val="00E332DD"/>
    <w:rsid w:val="00E33556"/>
    <w:rsid w:val="00E42A94"/>
    <w:rsid w:val="00E458BF"/>
    <w:rsid w:val="00E47285"/>
    <w:rsid w:val="00E5035D"/>
    <w:rsid w:val="00E51C33"/>
    <w:rsid w:val="00E53EB8"/>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2E1C"/>
    <w:rsid w:val="00E9391E"/>
    <w:rsid w:val="00EA1052"/>
    <w:rsid w:val="00EA218F"/>
    <w:rsid w:val="00EA4F29"/>
    <w:rsid w:val="00EA5B27"/>
    <w:rsid w:val="00EA5F83"/>
    <w:rsid w:val="00EA6F9D"/>
    <w:rsid w:val="00EB1BBB"/>
    <w:rsid w:val="00EB2273"/>
    <w:rsid w:val="00EB6C62"/>
    <w:rsid w:val="00EB6F3C"/>
    <w:rsid w:val="00EC0A6E"/>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E706C"/>
    <w:rsid w:val="00EF1890"/>
    <w:rsid w:val="00EF1936"/>
    <w:rsid w:val="00EF1C54"/>
    <w:rsid w:val="00EF404B"/>
    <w:rsid w:val="00EF5A22"/>
    <w:rsid w:val="00F00376"/>
    <w:rsid w:val="00F01F0C"/>
    <w:rsid w:val="00F02A5A"/>
    <w:rsid w:val="00F02C10"/>
    <w:rsid w:val="00F02D10"/>
    <w:rsid w:val="00F06ECB"/>
    <w:rsid w:val="00F1078D"/>
    <w:rsid w:val="00F11368"/>
    <w:rsid w:val="00F11764"/>
    <w:rsid w:val="00F118B2"/>
    <w:rsid w:val="00F157E2"/>
    <w:rsid w:val="00F16C7D"/>
    <w:rsid w:val="00F21960"/>
    <w:rsid w:val="00F21B7F"/>
    <w:rsid w:val="00F22682"/>
    <w:rsid w:val="00F22F9F"/>
    <w:rsid w:val="00F23723"/>
    <w:rsid w:val="00F24970"/>
    <w:rsid w:val="00F259E2"/>
    <w:rsid w:val="00F30739"/>
    <w:rsid w:val="00F346A3"/>
    <w:rsid w:val="00F404B9"/>
    <w:rsid w:val="00F40DC3"/>
    <w:rsid w:val="00F41F0B"/>
    <w:rsid w:val="00F50222"/>
    <w:rsid w:val="00F518EF"/>
    <w:rsid w:val="00F52277"/>
    <w:rsid w:val="00F527AC"/>
    <w:rsid w:val="00F5503F"/>
    <w:rsid w:val="00F55AD7"/>
    <w:rsid w:val="00F56CA4"/>
    <w:rsid w:val="00F61D83"/>
    <w:rsid w:val="00F628DA"/>
    <w:rsid w:val="00F636EF"/>
    <w:rsid w:val="00F64BE0"/>
    <w:rsid w:val="00F65DD1"/>
    <w:rsid w:val="00F67490"/>
    <w:rsid w:val="00F707B3"/>
    <w:rsid w:val="00F71135"/>
    <w:rsid w:val="00F730DC"/>
    <w:rsid w:val="00F732A1"/>
    <w:rsid w:val="00F741EE"/>
    <w:rsid w:val="00F74309"/>
    <w:rsid w:val="00F77CB7"/>
    <w:rsid w:val="00F81DFE"/>
    <w:rsid w:val="00F828E7"/>
    <w:rsid w:val="00F82C35"/>
    <w:rsid w:val="00F83068"/>
    <w:rsid w:val="00F85647"/>
    <w:rsid w:val="00F856EF"/>
    <w:rsid w:val="00F85D38"/>
    <w:rsid w:val="00F90461"/>
    <w:rsid w:val="00F908CC"/>
    <w:rsid w:val="00F91B03"/>
    <w:rsid w:val="00F95190"/>
    <w:rsid w:val="00FA06B2"/>
    <w:rsid w:val="00FA370D"/>
    <w:rsid w:val="00FA4EDF"/>
    <w:rsid w:val="00FA5F89"/>
    <w:rsid w:val="00FA66F1"/>
    <w:rsid w:val="00FB3B61"/>
    <w:rsid w:val="00FB5308"/>
    <w:rsid w:val="00FB5647"/>
    <w:rsid w:val="00FB7BDB"/>
    <w:rsid w:val="00FC378B"/>
    <w:rsid w:val="00FC3977"/>
    <w:rsid w:val="00FC5F8B"/>
    <w:rsid w:val="00FD2566"/>
    <w:rsid w:val="00FD25C7"/>
    <w:rsid w:val="00FD2F16"/>
    <w:rsid w:val="00FD2F54"/>
    <w:rsid w:val="00FD6065"/>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45"/>
      </w:numPr>
    </w:pPr>
    <w:rPr>
      <w:b/>
      <w:caps/>
      <w:color w:val="407EC9"/>
      <w:sz w:val="24"/>
    </w:rPr>
  </w:style>
  <w:style w:type="paragraph" w:customStyle="1" w:styleId="AnnexBHead3">
    <w:name w:val="Annex B Head 3"/>
    <w:basedOn w:val="Normal"/>
    <w:next w:val="BodyText"/>
    <w:rsid w:val="00EB1BBB"/>
    <w:pPr>
      <w:numPr>
        <w:ilvl w:val="2"/>
        <w:numId w:val="45"/>
      </w:numPr>
    </w:pPr>
    <w:rPr>
      <w:b/>
      <w:smallCaps/>
      <w:color w:val="407EC9"/>
      <w:sz w:val="22"/>
    </w:rPr>
  </w:style>
  <w:style w:type="paragraph" w:customStyle="1" w:styleId="AnnexBHead4">
    <w:name w:val="Annex B Head 4"/>
    <w:basedOn w:val="Normal"/>
    <w:next w:val="BodyText"/>
    <w:rsid w:val="00EB1BBB"/>
    <w:pPr>
      <w:numPr>
        <w:ilvl w:val="3"/>
        <w:numId w:val="45"/>
      </w:numPr>
    </w:pPr>
    <w:rPr>
      <w:b/>
      <w:color w:val="407EC9"/>
      <w:sz w:val="22"/>
    </w:rPr>
  </w:style>
  <w:style w:type="paragraph" w:styleId="ListBullet">
    <w:name w:val="List Bullet"/>
    <w:basedOn w:val="Normal"/>
    <w:unhideWhenUsed/>
    <w:rsid w:val="002E6470"/>
    <w:pPr>
      <w:numPr>
        <w:numId w:val="18"/>
      </w:numPr>
      <w:spacing w:after="120" w:line="240" w:lineRule="auto"/>
    </w:pPr>
    <w:rPr>
      <w:sz w:val="22"/>
    </w:rPr>
  </w:style>
  <w:style w:type="character" w:styleId="UnresolvedMention">
    <w:name w:val="Unresolved Mention"/>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microsoft.com/office/2011/relationships/people" Target="people.xml"/><Relationship Id="rId21" Type="http://schemas.openxmlformats.org/officeDocument/2006/relationships/header" Target="header7.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mo.org/en/About/strategy/Pages/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maritimesafetyinnovationlab.org/wp-content/uploads/2020/10/code_of_practice_V3_2019_8Bshu5D.pdf" TargetMode="External"/><Relationship Id="rId37" Type="http://schemas.openxmlformats.org/officeDocument/2006/relationships/footer" Target="footer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ala-aism.org/wiki/diction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s://www.researchgate.net/publication/336786127_Maritime_Autonomous_Surface_Ships_MASS_and_the_COLREGS_Do_We_Need_Quantified_Rules_Or_Is_the_Ordinary_Practice_of_Seamen_Specific_Enough" TargetMode="External"/><Relationship Id="rId35"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85FABA24-AC60-42E1-A70B-6E68113BB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9</TotalTime>
  <Pages>44</Pages>
  <Words>15861</Words>
  <Characters>87240</Characters>
  <Application>Microsoft Office Word</Application>
  <DocSecurity>0</DocSecurity>
  <Lines>727</Lines>
  <Paragraphs>205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102896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Jaime Alvarez</cp:lastModifiedBy>
  <cp:revision>7</cp:revision>
  <cp:lastPrinted>2020-11-25T08:30:00Z</cp:lastPrinted>
  <dcterms:created xsi:type="dcterms:W3CDTF">2023-06-08T10:31:00Z</dcterms:created>
  <dcterms:modified xsi:type="dcterms:W3CDTF">2023-09-19T14:14:00Z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